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C2" w:rsidRPr="00D80132" w:rsidRDefault="00216B3D" w:rsidP="006575F8">
      <w:pPr>
        <w:jc w:val="center"/>
        <w:rPr>
          <w:b/>
          <w:sz w:val="24"/>
          <w:szCs w:val="24"/>
        </w:rPr>
      </w:pPr>
      <w:bookmarkStart w:id="1" w:name="_GoBack"/>
      <w:bookmarkEnd w:id="1"/>
      <w:r w:rsidRPr="00D80132">
        <w:rPr>
          <w:b/>
          <w:sz w:val="24"/>
          <w:szCs w:val="24"/>
        </w:rPr>
        <w:t>Memorandum of Understanding</w:t>
      </w:r>
    </w:p>
    <w:p w:rsidR="00216B3D" w:rsidRPr="00D80132" w:rsidRDefault="00216B3D" w:rsidP="006575F8">
      <w:pPr>
        <w:jc w:val="center"/>
        <w:rPr>
          <w:b/>
          <w:sz w:val="24"/>
          <w:szCs w:val="24"/>
        </w:rPr>
      </w:pPr>
      <w:r w:rsidRPr="00D80132">
        <w:rPr>
          <w:b/>
          <w:sz w:val="24"/>
          <w:szCs w:val="24"/>
        </w:rPr>
        <w:t>Between</w:t>
      </w:r>
    </w:p>
    <w:p w:rsidR="00216B3D" w:rsidRPr="00D80132" w:rsidRDefault="00216B3D" w:rsidP="006575F8">
      <w:pPr>
        <w:jc w:val="center"/>
        <w:rPr>
          <w:b/>
          <w:sz w:val="24"/>
          <w:szCs w:val="24"/>
        </w:rPr>
      </w:pPr>
      <w:r w:rsidRPr="00D80132">
        <w:rPr>
          <w:b/>
          <w:sz w:val="24"/>
          <w:szCs w:val="24"/>
        </w:rPr>
        <w:t>The Buffalo City School District (</w:t>
      </w:r>
      <w:r w:rsidR="007A689A" w:rsidRPr="00D80132">
        <w:rPr>
          <w:b/>
          <w:sz w:val="24"/>
          <w:szCs w:val="24"/>
        </w:rPr>
        <w:t>“</w:t>
      </w:r>
      <w:r w:rsidRPr="00D80132">
        <w:rPr>
          <w:b/>
          <w:sz w:val="24"/>
          <w:szCs w:val="24"/>
        </w:rPr>
        <w:t>District</w:t>
      </w:r>
      <w:r w:rsidR="007A689A" w:rsidRPr="00D80132">
        <w:rPr>
          <w:b/>
          <w:sz w:val="24"/>
          <w:szCs w:val="24"/>
        </w:rPr>
        <w:t>”</w:t>
      </w:r>
      <w:r w:rsidRPr="00D80132">
        <w:rPr>
          <w:b/>
          <w:sz w:val="24"/>
          <w:szCs w:val="24"/>
        </w:rPr>
        <w:t>)</w:t>
      </w:r>
    </w:p>
    <w:p w:rsidR="00216B3D" w:rsidRPr="00D80132" w:rsidRDefault="00216B3D" w:rsidP="006575F8">
      <w:pPr>
        <w:jc w:val="center"/>
        <w:rPr>
          <w:b/>
          <w:sz w:val="24"/>
          <w:szCs w:val="24"/>
        </w:rPr>
      </w:pPr>
      <w:r w:rsidRPr="00D80132">
        <w:rPr>
          <w:b/>
          <w:sz w:val="24"/>
          <w:szCs w:val="24"/>
        </w:rPr>
        <w:t>And</w:t>
      </w:r>
    </w:p>
    <w:p w:rsidR="00216B3D" w:rsidRPr="00D80132" w:rsidRDefault="00216B3D" w:rsidP="006575F8">
      <w:pPr>
        <w:jc w:val="center"/>
        <w:rPr>
          <w:b/>
          <w:sz w:val="24"/>
          <w:szCs w:val="24"/>
        </w:rPr>
      </w:pPr>
      <w:r w:rsidRPr="00D80132">
        <w:rPr>
          <w:b/>
          <w:sz w:val="24"/>
          <w:szCs w:val="24"/>
        </w:rPr>
        <w:t>The Buffalo Teachers Federation, Inc. (</w:t>
      </w:r>
      <w:r w:rsidR="007A689A" w:rsidRPr="00D80132">
        <w:rPr>
          <w:b/>
          <w:sz w:val="24"/>
          <w:szCs w:val="24"/>
        </w:rPr>
        <w:t>“</w:t>
      </w:r>
      <w:r w:rsidRPr="00D80132">
        <w:rPr>
          <w:b/>
          <w:sz w:val="24"/>
          <w:szCs w:val="24"/>
        </w:rPr>
        <w:t>Federation</w:t>
      </w:r>
      <w:r w:rsidR="007A689A" w:rsidRPr="00D80132">
        <w:rPr>
          <w:b/>
          <w:sz w:val="24"/>
          <w:szCs w:val="24"/>
        </w:rPr>
        <w:t>”</w:t>
      </w:r>
      <w:r w:rsidRPr="00D80132">
        <w:rPr>
          <w:b/>
          <w:sz w:val="24"/>
          <w:szCs w:val="24"/>
        </w:rPr>
        <w:t>)</w:t>
      </w:r>
    </w:p>
    <w:p w:rsidR="007A689A" w:rsidRPr="00D80132" w:rsidRDefault="007A689A" w:rsidP="00216B3D">
      <w:pPr>
        <w:rPr>
          <w:b/>
          <w:sz w:val="24"/>
          <w:szCs w:val="24"/>
        </w:rPr>
      </w:pPr>
      <w:r w:rsidRPr="00D80132">
        <w:rPr>
          <w:b/>
          <w:sz w:val="24"/>
          <w:szCs w:val="24"/>
        </w:rPr>
        <w:t>Re:  3012-c Teacher Evaluations</w:t>
      </w:r>
    </w:p>
    <w:p w:rsidR="007A689A" w:rsidRPr="00D80132" w:rsidRDefault="007A689A" w:rsidP="00216B3D">
      <w:pPr>
        <w:rPr>
          <w:b/>
          <w:sz w:val="24"/>
          <w:szCs w:val="24"/>
        </w:rPr>
      </w:pPr>
      <w:r w:rsidRPr="00D80132">
        <w:rPr>
          <w:b/>
          <w:sz w:val="24"/>
          <w:szCs w:val="24"/>
        </w:rPr>
        <w:t>____________________________________________________</w:t>
      </w:r>
      <w:r w:rsidR="00D80132">
        <w:rPr>
          <w:b/>
          <w:sz w:val="24"/>
          <w:szCs w:val="24"/>
        </w:rPr>
        <w:t>__________________________</w:t>
      </w:r>
    </w:p>
    <w:p w:rsidR="00E77491" w:rsidRPr="005C4F41" w:rsidRDefault="00332AF0" w:rsidP="00332AF0">
      <w:pPr>
        <w:spacing w:line="240" w:lineRule="auto"/>
        <w:rPr>
          <w:sz w:val="24"/>
          <w:szCs w:val="24"/>
        </w:rPr>
      </w:pPr>
      <w:r w:rsidRPr="00D80132">
        <w:rPr>
          <w:b/>
          <w:sz w:val="24"/>
          <w:szCs w:val="24"/>
        </w:rPr>
        <w:t>WHEREAS</w:t>
      </w:r>
      <w:r w:rsidRPr="00D80132">
        <w:rPr>
          <w:sz w:val="24"/>
          <w:szCs w:val="24"/>
        </w:rPr>
        <w:t xml:space="preserve">, 6 schools are already receiving School Improvement Grant (“SIG”) funding. </w:t>
      </w:r>
    </w:p>
    <w:p w:rsidR="00E77491" w:rsidRPr="005C4F41" w:rsidRDefault="00332AF0" w:rsidP="00332AF0">
      <w:pPr>
        <w:spacing w:line="240" w:lineRule="auto"/>
        <w:rPr>
          <w:sz w:val="24"/>
          <w:szCs w:val="24"/>
        </w:rPr>
      </w:pPr>
      <w:r w:rsidRPr="00D80132">
        <w:rPr>
          <w:b/>
          <w:sz w:val="24"/>
          <w:szCs w:val="24"/>
        </w:rPr>
        <w:t>WHEREAS</w:t>
      </w:r>
      <w:r w:rsidRPr="00D80132">
        <w:rPr>
          <w:sz w:val="24"/>
          <w:szCs w:val="24"/>
        </w:rPr>
        <w:t xml:space="preserve">, Commissioner King has informed the Buffalo City School District </w:t>
      </w:r>
      <w:r>
        <w:rPr>
          <w:sz w:val="24"/>
          <w:szCs w:val="24"/>
        </w:rPr>
        <w:t xml:space="preserve">(“District”) </w:t>
      </w:r>
      <w:r w:rsidRPr="00D80132">
        <w:rPr>
          <w:sz w:val="24"/>
          <w:szCs w:val="24"/>
        </w:rPr>
        <w:t>that funding has been suspended effective January 1, 2012 since the District and its bargaining units have not entered into sufficient formal agreement regardi</w:t>
      </w:r>
      <w:r w:rsidR="00E77491">
        <w:rPr>
          <w:sz w:val="24"/>
          <w:szCs w:val="24"/>
        </w:rPr>
        <w:t>ng the implementation of 3012-c and</w:t>
      </w:r>
    </w:p>
    <w:p w:rsidR="00E77491" w:rsidRPr="005C4F41" w:rsidRDefault="00332AF0" w:rsidP="005C4F41">
      <w:pPr>
        <w:spacing w:line="240" w:lineRule="auto"/>
        <w:rPr>
          <w:sz w:val="24"/>
          <w:szCs w:val="24"/>
        </w:rPr>
      </w:pPr>
      <w:r w:rsidRPr="00D80132">
        <w:rPr>
          <w:b/>
          <w:sz w:val="24"/>
          <w:szCs w:val="24"/>
        </w:rPr>
        <w:t xml:space="preserve">NOW THEREFORE, </w:t>
      </w:r>
      <w:r w:rsidRPr="00D80132">
        <w:rPr>
          <w:sz w:val="24"/>
          <w:szCs w:val="24"/>
        </w:rPr>
        <w:t>for the 2011-12 school year</w:t>
      </w:r>
      <w:r w:rsidR="00E77491">
        <w:rPr>
          <w:sz w:val="24"/>
          <w:szCs w:val="24"/>
        </w:rPr>
        <w:t xml:space="preserve"> only</w:t>
      </w:r>
      <w:r w:rsidRPr="00D80132">
        <w:rPr>
          <w:b/>
          <w:sz w:val="24"/>
          <w:szCs w:val="24"/>
        </w:rPr>
        <w:t xml:space="preserve">, </w:t>
      </w:r>
      <w:r w:rsidRPr="00D80132">
        <w:rPr>
          <w:sz w:val="24"/>
          <w:szCs w:val="24"/>
        </w:rPr>
        <w:t>the parties agree to implement Education Law §3012-c, §30-2 of the Rules of the Board of Regents, and §100.2 of the Commissioner’s Regulations for all teachers at District Transformation Schools: #39, #45, #200, #205, #206 and #301 (currently elig</w:t>
      </w:r>
      <w:r w:rsidR="00B21C74">
        <w:rPr>
          <w:sz w:val="24"/>
          <w:szCs w:val="24"/>
        </w:rPr>
        <w:t>ible to receive §1003(g) funds)</w:t>
      </w:r>
      <w:ins w:id="2" w:author="Debra Sykes" w:date="2012-05-29T14:20:00Z">
        <w:r w:rsidR="00D72520">
          <w:rPr>
            <w:sz w:val="24"/>
            <w:szCs w:val="24"/>
          </w:rPr>
          <w:t xml:space="preserve"> </w:t>
        </w:r>
      </w:ins>
      <w:r w:rsidR="00B21C74">
        <w:rPr>
          <w:sz w:val="24"/>
          <w:szCs w:val="24"/>
        </w:rPr>
        <w:t>as follows:</w:t>
      </w:r>
    </w:p>
    <w:p w:rsidR="005C4F41" w:rsidRDefault="005C4F41" w:rsidP="001454FD">
      <w:pPr>
        <w:spacing w:after="0" w:line="240" w:lineRule="auto"/>
        <w:rPr>
          <w:b/>
          <w:sz w:val="26"/>
          <w:szCs w:val="24"/>
        </w:rPr>
      </w:pPr>
    </w:p>
    <w:p w:rsidR="005C4F41" w:rsidRDefault="005C4F41" w:rsidP="001454FD">
      <w:pPr>
        <w:spacing w:after="0" w:line="240" w:lineRule="auto"/>
        <w:rPr>
          <w:b/>
          <w:sz w:val="26"/>
          <w:szCs w:val="24"/>
        </w:rPr>
      </w:pPr>
    </w:p>
    <w:p w:rsidR="001454FD" w:rsidRPr="001454FD" w:rsidRDefault="006409AA" w:rsidP="001454FD">
      <w:pPr>
        <w:spacing w:after="0" w:line="240" w:lineRule="auto"/>
        <w:rPr>
          <w:b/>
          <w:sz w:val="26"/>
          <w:szCs w:val="24"/>
        </w:rPr>
      </w:pPr>
      <w:r w:rsidRPr="001454FD">
        <w:rPr>
          <w:b/>
          <w:sz w:val="26"/>
          <w:szCs w:val="24"/>
        </w:rPr>
        <w:t>The composite rating for teachers of</w:t>
      </w:r>
      <w:r w:rsidR="001454FD" w:rsidRPr="001454FD">
        <w:rPr>
          <w:b/>
          <w:sz w:val="26"/>
          <w:szCs w:val="24"/>
        </w:rPr>
        <w:t>:</w:t>
      </w:r>
    </w:p>
    <w:p w:rsidR="001454FD" w:rsidRDefault="00A94794" w:rsidP="001454FD">
      <w:pPr>
        <w:spacing w:after="0" w:line="240" w:lineRule="auto"/>
        <w:rPr>
          <w:sz w:val="24"/>
          <w:szCs w:val="24"/>
        </w:rPr>
      </w:pPr>
      <w:r>
        <w:rPr>
          <w:b/>
          <w:noProof/>
          <w:sz w:val="24"/>
          <w:szCs w:val="24"/>
        </w:rPr>
        <w:pict>
          <v:rect id="_x0000_s1026" style="position:absolute;margin-left:-9pt;margin-top:13.75pt;width:7in;height:233.25pt;z-index:-251658752;mso-wrap-edited:f;mso-position-horizontal:absolute;mso-position-vertical:absolute" fillcolor="#dbe5f1" strokecolor="blue" strokeweight="1pt">
            <v:fill opacity="9830f" o:detectmouseclick="t"/>
            <v:stroke opacity="11796f"/>
            <v:shadow on="t" color="#cfc" opacity="22938f" offset="0"/>
            <v:textbox inset=",7.2pt,,7.2pt"/>
          </v:rect>
        </w:pict>
      </w:r>
    </w:p>
    <w:p w:rsidR="006409AA" w:rsidRDefault="006409AA" w:rsidP="001454FD">
      <w:pPr>
        <w:spacing w:after="0" w:line="240" w:lineRule="auto"/>
        <w:rPr>
          <w:sz w:val="24"/>
          <w:szCs w:val="24"/>
        </w:rPr>
      </w:pPr>
      <w:r w:rsidRPr="006409AA">
        <w:rPr>
          <w:b/>
          <w:sz w:val="24"/>
          <w:szCs w:val="24"/>
        </w:rPr>
        <w:t>4-8 Common Bra</w:t>
      </w:r>
      <w:r>
        <w:rPr>
          <w:b/>
          <w:sz w:val="24"/>
          <w:szCs w:val="24"/>
        </w:rPr>
        <w:t>nch/</w:t>
      </w:r>
      <w:r w:rsidRPr="006409AA">
        <w:rPr>
          <w:b/>
          <w:sz w:val="24"/>
          <w:szCs w:val="24"/>
        </w:rPr>
        <w:t>ELA/Math</w:t>
      </w:r>
      <w:r>
        <w:rPr>
          <w:sz w:val="24"/>
          <w:szCs w:val="24"/>
        </w:rPr>
        <w:t xml:space="preserve"> will be determined as follows:</w:t>
      </w:r>
    </w:p>
    <w:p w:rsidR="006409AA" w:rsidRDefault="006409AA" w:rsidP="006409AA">
      <w:pPr>
        <w:pStyle w:val="ListParagraph"/>
        <w:numPr>
          <w:ilvl w:val="0"/>
          <w:numId w:val="22"/>
        </w:numPr>
        <w:spacing w:line="240" w:lineRule="auto"/>
        <w:rPr>
          <w:sz w:val="24"/>
          <w:szCs w:val="24"/>
        </w:rPr>
      </w:pPr>
      <w:r>
        <w:rPr>
          <w:sz w:val="24"/>
          <w:szCs w:val="24"/>
        </w:rPr>
        <w:t>20% state growth measure</w:t>
      </w:r>
    </w:p>
    <w:p w:rsidR="006409AA" w:rsidRDefault="006409AA" w:rsidP="006409AA">
      <w:pPr>
        <w:pStyle w:val="ListParagraph"/>
        <w:numPr>
          <w:ilvl w:val="0"/>
          <w:numId w:val="22"/>
        </w:numPr>
        <w:spacing w:line="240" w:lineRule="auto"/>
        <w:rPr>
          <w:sz w:val="24"/>
          <w:szCs w:val="24"/>
        </w:rPr>
      </w:pPr>
      <w:r>
        <w:rPr>
          <w:sz w:val="24"/>
          <w:szCs w:val="24"/>
        </w:rPr>
        <w:t>20% locally selected growth measure</w:t>
      </w:r>
    </w:p>
    <w:p w:rsidR="006409AA" w:rsidRDefault="006409AA" w:rsidP="006409AA">
      <w:pPr>
        <w:pStyle w:val="ListParagraph"/>
        <w:numPr>
          <w:ilvl w:val="0"/>
          <w:numId w:val="22"/>
        </w:numPr>
        <w:spacing w:line="240" w:lineRule="auto"/>
        <w:rPr>
          <w:sz w:val="24"/>
          <w:szCs w:val="24"/>
        </w:rPr>
      </w:pPr>
      <w:r>
        <w:rPr>
          <w:sz w:val="24"/>
          <w:szCs w:val="24"/>
        </w:rPr>
        <w:t>60% APPR rating</w:t>
      </w:r>
    </w:p>
    <w:p w:rsidR="006409AA" w:rsidRDefault="006409AA" w:rsidP="001454FD">
      <w:pPr>
        <w:spacing w:after="0" w:line="240" w:lineRule="auto"/>
        <w:rPr>
          <w:sz w:val="24"/>
          <w:szCs w:val="24"/>
        </w:rPr>
      </w:pPr>
      <w:r w:rsidRPr="006409AA">
        <w:rPr>
          <w:b/>
          <w:sz w:val="24"/>
          <w:szCs w:val="24"/>
        </w:rPr>
        <w:t>Elementary/Middle Level teachers who are NOT</w:t>
      </w:r>
      <w:r>
        <w:rPr>
          <w:sz w:val="24"/>
          <w:szCs w:val="24"/>
        </w:rPr>
        <w:t xml:space="preserve"> </w:t>
      </w:r>
      <w:r w:rsidRPr="006409AA">
        <w:rPr>
          <w:b/>
          <w:sz w:val="24"/>
          <w:szCs w:val="24"/>
        </w:rPr>
        <w:t>4-8 Common Bra</w:t>
      </w:r>
      <w:r>
        <w:rPr>
          <w:b/>
          <w:sz w:val="24"/>
          <w:szCs w:val="24"/>
        </w:rPr>
        <w:t>nch/</w:t>
      </w:r>
      <w:r w:rsidRPr="006409AA">
        <w:rPr>
          <w:b/>
          <w:sz w:val="24"/>
          <w:szCs w:val="24"/>
        </w:rPr>
        <w:t>ELA/Math</w:t>
      </w:r>
      <w:r>
        <w:rPr>
          <w:sz w:val="24"/>
          <w:szCs w:val="24"/>
        </w:rPr>
        <w:t xml:space="preserve"> will be determined as follows:</w:t>
      </w:r>
    </w:p>
    <w:p w:rsidR="006409AA" w:rsidRDefault="006409AA" w:rsidP="001454FD">
      <w:pPr>
        <w:pStyle w:val="ListParagraph"/>
        <w:numPr>
          <w:ilvl w:val="0"/>
          <w:numId w:val="22"/>
        </w:numPr>
        <w:spacing w:after="0" w:line="240" w:lineRule="auto"/>
        <w:rPr>
          <w:sz w:val="24"/>
          <w:szCs w:val="24"/>
        </w:rPr>
      </w:pPr>
      <w:r>
        <w:rPr>
          <w:sz w:val="24"/>
          <w:szCs w:val="24"/>
        </w:rPr>
        <w:t>20% state growth measure</w:t>
      </w:r>
    </w:p>
    <w:p w:rsidR="006409AA" w:rsidRDefault="006409AA" w:rsidP="006409AA">
      <w:pPr>
        <w:pStyle w:val="ListParagraph"/>
        <w:numPr>
          <w:ilvl w:val="0"/>
          <w:numId w:val="22"/>
        </w:numPr>
        <w:spacing w:line="240" w:lineRule="auto"/>
        <w:rPr>
          <w:sz w:val="24"/>
          <w:szCs w:val="24"/>
        </w:rPr>
      </w:pPr>
      <w:r>
        <w:rPr>
          <w:sz w:val="24"/>
          <w:szCs w:val="24"/>
        </w:rPr>
        <w:t>80% APPR rating (based on three options)</w:t>
      </w:r>
    </w:p>
    <w:p w:rsidR="006409AA" w:rsidRDefault="006409AA" w:rsidP="001454FD">
      <w:pPr>
        <w:spacing w:after="0" w:line="240" w:lineRule="auto"/>
        <w:rPr>
          <w:sz w:val="24"/>
          <w:szCs w:val="24"/>
        </w:rPr>
      </w:pPr>
      <w:r>
        <w:rPr>
          <w:b/>
          <w:sz w:val="24"/>
          <w:szCs w:val="24"/>
        </w:rPr>
        <w:t xml:space="preserve">ALL Secondary teachers in grades 9-12 </w:t>
      </w:r>
      <w:r>
        <w:rPr>
          <w:sz w:val="24"/>
          <w:szCs w:val="24"/>
        </w:rPr>
        <w:t>will be determined as follows:</w:t>
      </w:r>
    </w:p>
    <w:p w:rsidR="006409AA" w:rsidRDefault="006409AA" w:rsidP="001454FD">
      <w:pPr>
        <w:pStyle w:val="ListParagraph"/>
        <w:numPr>
          <w:ilvl w:val="0"/>
          <w:numId w:val="22"/>
        </w:numPr>
        <w:spacing w:after="0" w:line="240" w:lineRule="auto"/>
        <w:rPr>
          <w:sz w:val="24"/>
          <w:szCs w:val="24"/>
        </w:rPr>
      </w:pPr>
      <w:r>
        <w:rPr>
          <w:sz w:val="24"/>
          <w:szCs w:val="24"/>
        </w:rPr>
        <w:t>20% state growth measure</w:t>
      </w:r>
    </w:p>
    <w:p w:rsidR="006409AA" w:rsidRDefault="006409AA" w:rsidP="006409AA">
      <w:pPr>
        <w:pStyle w:val="ListParagraph"/>
        <w:numPr>
          <w:ilvl w:val="0"/>
          <w:numId w:val="22"/>
        </w:numPr>
        <w:spacing w:line="240" w:lineRule="auto"/>
        <w:rPr>
          <w:sz w:val="24"/>
          <w:szCs w:val="24"/>
        </w:rPr>
      </w:pPr>
      <w:r>
        <w:rPr>
          <w:sz w:val="24"/>
          <w:szCs w:val="24"/>
        </w:rPr>
        <w:t>80% APPR rating (</w:t>
      </w:r>
      <w:r w:rsidRPr="00821220">
        <w:rPr>
          <w:sz w:val="24"/>
          <w:szCs w:val="24"/>
        </w:rPr>
        <w:t xml:space="preserve">based on three </w:t>
      </w:r>
      <w:r w:rsidR="003A088E" w:rsidRPr="00821220">
        <w:rPr>
          <w:sz w:val="24"/>
          <w:szCs w:val="24"/>
        </w:rPr>
        <w:t xml:space="preserve">available </w:t>
      </w:r>
      <w:r w:rsidRPr="00821220">
        <w:rPr>
          <w:sz w:val="24"/>
          <w:szCs w:val="24"/>
        </w:rPr>
        <w:t>options)</w:t>
      </w:r>
    </w:p>
    <w:p w:rsidR="001454FD" w:rsidRDefault="001454FD" w:rsidP="00A24B90">
      <w:pPr>
        <w:spacing w:line="240" w:lineRule="auto"/>
        <w:rPr>
          <w:b/>
          <w:sz w:val="24"/>
          <w:szCs w:val="24"/>
          <w:u w:val="single"/>
        </w:rPr>
      </w:pPr>
    </w:p>
    <w:p w:rsidR="001454FD" w:rsidRDefault="001454FD" w:rsidP="00A24B90">
      <w:pPr>
        <w:spacing w:line="240" w:lineRule="auto"/>
        <w:rPr>
          <w:b/>
          <w:sz w:val="24"/>
          <w:szCs w:val="24"/>
          <w:u w:val="single"/>
        </w:rPr>
      </w:pPr>
    </w:p>
    <w:p w:rsidR="005C4F41" w:rsidRDefault="005C4F41" w:rsidP="00A24B90">
      <w:pPr>
        <w:spacing w:line="240" w:lineRule="auto"/>
        <w:rPr>
          <w:b/>
          <w:sz w:val="24"/>
          <w:szCs w:val="24"/>
          <w:u w:val="single"/>
        </w:rPr>
      </w:pPr>
    </w:p>
    <w:p w:rsidR="005C4F41" w:rsidRDefault="005C4F41" w:rsidP="00A24B90">
      <w:pPr>
        <w:spacing w:line="240" w:lineRule="auto"/>
        <w:rPr>
          <w:b/>
          <w:sz w:val="24"/>
          <w:szCs w:val="24"/>
          <w:u w:val="single"/>
        </w:rPr>
      </w:pPr>
    </w:p>
    <w:p w:rsidR="005C4F41" w:rsidRDefault="005C4F41" w:rsidP="00A24B90">
      <w:pPr>
        <w:spacing w:line="240" w:lineRule="auto"/>
        <w:rPr>
          <w:b/>
          <w:sz w:val="24"/>
          <w:szCs w:val="24"/>
          <w:u w:val="single"/>
        </w:rPr>
      </w:pPr>
    </w:p>
    <w:p w:rsidR="00A24B90" w:rsidRPr="00A24B90" w:rsidRDefault="00BC388B" w:rsidP="00A24B90">
      <w:pPr>
        <w:spacing w:line="240" w:lineRule="auto"/>
        <w:rPr>
          <w:b/>
          <w:sz w:val="24"/>
          <w:szCs w:val="24"/>
          <w:u w:val="single"/>
        </w:rPr>
      </w:pPr>
      <w:r w:rsidRPr="00A24B90">
        <w:rPr>
          <w:b/>
          <w:sz w:val="24"/>
          <w:szCs w:val="24"/>
          <w:u w:val="single"/>
        </w:rPr>
        <w:t>20% State Growth Measure</w:t>
      </w:r>
      <w:r w:rsidR="00A24B90">
        <w:rPr>
          <w:b/>
          <w:sz w:val="24"/>
          <w:szCs w:val="24"/>
          <w:u w:val="single"/>
        </w:rPr>
        <w:t xml:space="preserve"> for </w:t>
      </w:r>
      <w:r w:rsidR="00AD5A23">
        <w:rPr>
          <w:b/>
          <w:sz w:val="24"/>
          <w:szCs w:val="24"/>
          <w:u w:val="single"/>
        </w:rPr>
        <w:t xml:space="preserve">All </w:t>
      </w:r>
      <w:r w:rsidR="00A24B90">
        <w:rPr>
          <w:b/>
          <w:sz w:val="24"/>
          <w:szCs w:val="24"/>
          <w:u w:val="single"/>
        </w:rPr>
        <w:t xml:space="preserve">Teachers in Elementary Schools (PK-8) </w:t>
      </w:r>
    </w:p>
    <w:p w:rsidR="00A24B90" w:rsidRPr="00A24B90" w:rsidRDefault="00F31316" w:rsidP="00A24B90">
      <w:pPr>
        <w:pStyle w:val="ListParagraph"/>
        <w:numPr>
          <w:ilvl w:val="0"/>
          <w:numId w:val="9"/>
        </w:numPr>
        <w:spacing w:line="240" w:lineRule="auto"/>
        <w:rPr>
          <w:b/>
          <w:sz w:val="24"/>
          <w:szCs w:val="24"/>
          <w:u w:val="single"/>
        </w:rPr>
      </w:pPr>
      <w:r w:rsidRPr="00A24B90">
        <w:rPr>
          <w:sz w:val="24"/>
          <w:szCs w:val="24"/>
        </w:rPr>
        <w:t>T</w:t>
      </w:r>
      <w:r w:rsidR="00156C21" w:rsidRPr="00A24B90">
        <w:rPr>
          <w:sz w:val="24"/>
          <w:szCs w:val="24"/>
        </w:rPr>
        <w:t xml:space="preserve">he growth score on </w:t>
      </w:r>
      <w:r w:rsidR="000F1F1E" w:rsidRPr="00A24B90">
        <w:rPr>
          <w:sz w:val="24"/>
          <w:szCs w:val="24"/>
        </w:rPr>
        <w:t xml:space="preserve">New York State </w:t>
      </w:r>
      <w:r w:rsidR="00156C21" w:rsidRPr="00A24B90">
        <w:rPr>
          <w:sz w:val="24"/>
          <w:szCs w:val="24"/>
        </w:rPr>
        <w:t xml:space="preserve">assessments </w:t>
      </w:r>
      <w:r w:rsidR="000F1F1E" w:rsidRPr="00A24B90">
        <w:rPr>
          <w:sz w:val="24"/>
          <w:szCs w:val="24"/>
        </w:rPr>
        <w:t xml:space="preserve">in ELA and Math </w:t>
      </w:r>
      <w:r w:rsidR="00156C21" w:rsidRPr="00A24B90">
        <w:rPr>
          <w:sz w:val="24"/>
          <w:szCs w:val="24"/>
        </w:rPr>
        <w:t>will count as 20% of t</w:t>
      </w:r>
      <w:r w:rsidR="006D06F8" w:rsidRPr="00A24B90">
        <w:rPr>
          <w:sz w:val="24"/>
          <w:szCs w:val="24"/>
        </w:rPr>
        <w:t xml:space="preserve">he overall evaluation for </w:t>
      </w:r>
      <w:r w:rsidR="001F53A5" w:rsidRPr="00A24B90">
        <w:rPr>
          <w:sz w:val="24"/>
          <w:szCs w:val="24"/>
        </w:rPr>
        <w:t xml:space="preserve">teachers of grades </w:t>
      </w:r>
      <w:r w:rsidR="006D06F8" w:rsidRPr="00A24B90">
        <w:rPr>
          <w:sz w:val="24"/>
          <w:szCs w:val="24"/>
        </w:rPr>
        <w:t xml:space="preserve">4-8 </w:t>
      </w:r>
      <w:r w:rsidR="001F53A5" w:rsidRPr="00A24B90">
        <w:rPr>
          <w:sz w:val="24"/>
          <w:szCs w:val="24"/>
        </w:rPr>
        <w:t xml:space="preserve">Common </w:t>
      </w:r>
      <w:r w:rsidR="000F1F1E" w:rsidRPr="00A24B90">
        <w:rPr>
          <w:sz w:val="24"/>
          <w:szCs w:val="24"/>
        </w:rPr>
        <w:t>B</w:t>
      </w:r>
      <w:r w:rsidR="001F53A5" w:rsidRPr="00A24B90">
        <w:rPr>
          <w:sz w:val="24"/>
          <w:szCs w:val="24"/>
        </w:rPr>
        <w:t>ranch/ELA/</w:t>
      </w:r>
      <w:r w:rsidR="009B21E1" w:rsidRPr="00A24B90">
        <w:rPr>
          <w:sz w:val="24"/>
          <w:szCs w:val="24"/>
        </w:rPr>
        <w:t>Math</w:t>
      </w:r>
      <w:r w:rsidR="00156C21" w:rsidRPr="00A24B90">
        <w:rPr>
          <w:sz w:val="24"/>
          <w:szCs w:val="24"/>
        </w:rPr>
        <w:t>.</w:t>
      </w:r>
    </w:p>
    <w:p w:rsidR="0020032F" w:rsidRPr="00A24B90" w:rsidRDefault="0020032F" w:rsidP="00A24B90">
      <w:pPr>
        <w:pStyle w:val="ListParagraph"/>
        <w:spacing w:line="240" w:lineRule="auto"/>
        <w:ind w:left="360"/>
        <w:rPr>
          <w:b/>
          <w:sz w:val="24"/>
          <w:szCs w:val="24"/>
          <w:u w:val="single"/>
        </w:rPr>
      </w:pPr>
    </w:p>
    <w:p w:rsidR="00D80132" w:rsidRPr="00087E2B" w:rsidRDefault="003A039A" w:rsidP="009C6628">
      <w:pPr>
        <w:pStyle w:val="ListParagraph"/>
        <w:numPr>
          <w:ilvl w:val="0"/>
          <w:numId w:val="9"/>
        </w:numPr>
        <w:autoSpaceDE w:val="0"/>
        <w:autoSpaceDN w:val="0"/>
        <w:adjustRightInd w:val="0"/>
        <w:spacing w:before="240" w:after="0" w:line="240" w:lineRule="auto"/>
        <w:rPr>
          <w:rFonts w:cs="Helv"/>
          <w:sz w:val="24"/>
          <w:szCs w:val="24"/>
        </w:rPr>
      </w:pPr>
      <w:r w:rsidRPr="003E113D">
        <w:rPr>
          <w:rFonts w:cs="Tms Rmn"/>
          <w:sz w:val="24"/>
          <w:szCs w:val="24"/>
        </w:rPr>
        <w:t xml:space="preserve">Elementary-Middle Level Teachers who are </w:t>
      </w:r>
      <w:r w:rsidR="003A088E">
        <w:rPr>
          <w:rFonts w:cs="Tms Rmn"/>
          <w:b/>
          <w:sz w:val="24"/>
          <w:szCs w:val="24"/>
        </w:rPr>
        <w:t>NOT</w:t>
      </w:r>
      <w:r w:rsidRPr="003E113D">
        <w:rPr>
          <w:rFonts w:cs="Tms Rmn"/>
          <w:sz w:val="24"/>
          <w:szCs w:val="24"/>
        </w:rPr>
        <w:t xml:space="preserve"> in Grades 4-8 ELA and/or Math</w:t>
      </w:r>
      <w:r w:rsidR="00087E2B">
        <w:rPr>
          <w:rFonts w:cs="Tms Rmn"/>
          <w:sz w:val="24"/>
          <w:szCs w:val="24"/>
        </w:rPr>
        <w:t xml:space="preserve"> </w:t>
      </w:r>
      <w:r w:rsidR="00C1241C">
        <w:rPr>
          <w:rFonts w:cs="Tms Rmn"/>
          <w:sz w:val="24"/>
          <w:szCs w:val="24"/>
        </w:rPr>
        <w:t>will use</w:t>
      </w:r>
      <w:r w:rsidRPr="00D80132">
        <w:rPr>
          <w:rFonts w:cs="Tms Rmn"/>
          <w:sz w:val="24"/>
          <w:szCs w:val="24"/>
        </w:rPr>
        <w:t xml:space="preserve"> School-wide growth on the NYS ELA and Math</w:t>
      </w:r>
      <w:r w:rsidR="000C4FDE" w:rsidRPr="00D80132">
        <w:rPr>
          <w:rFonts w:cs="Tms Rmn"/>
          <w:sz w:val="24"/>
          <w:szCs w:val="24"/>
        </w:rPr>
        <w:t xml:space="preserve"> 4-8 assessments (based on the S</w:t>
      </w:r>
      <w:r w:rsidRPr="00D80132">
        <w:rPr>
          <w:rFonts w:cs="Tms Rmn"/>
          <w:sz w:val="24"/>
          <w:szCs w:val="24"/>
        </w:rPr>
        <w:t>tate-provided school-wide Growth Score)</w:t>
      </w:r>
      <w:r w:rsidR="00E05A17" w:rsidRPr="00D80132">
        <w:rPr>
          <w:rFonts w:cs="Tms Rmn"/>
          <w:sz w:val="24"/>
          <w:szCs w:val="24"/>
        </w:rPr>
        <w:t xml:space="preserve">. </w:t>
      </w:r>
    </w:p>
    <w:p w:rsidR="006A3863" w:rsidRPr="006A3863" w:rsidRDefault="006A3863" w:rsidP="006A3863">
      <w:pPr>
        <w:pStyle w:val="ListParagraph"/>
        <w:autoSpaceDE w:val="0"/>
        <w:autoSpaceDN w:val="0"/>
        <w:adjustRightInd w:val="0"/>
        <w:spacing w:before="240" w:after="0" w:line="240" w:lineRule="auto"/>
        <w:ind w:left="1440"/>
        <w:rPr>
          <w:rFonts w:cs="Helv"/>
          <w:sz w:val="24"/>
          <w:szCs w:val="24"/>
        </w:rPr>
      </w:pPr>
    </w:p>
    <w:tbl>
      <w:tblPr>
        <w:tblW w:w="9090" w:type="dxa"/>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240"/>
        <w:gridCol w:w="1462"/>
        <w:gridCol w:w="1463"/>
        <w:gridCol w:w="1462"/>
        <w:gridCol w:w="1463"/>
      </w:tblGrid>
      <w:tr w:rsidR="006A3863" w:rsidRPr="00F04253">
        <w:trPr>
          <w:cantSplit/>
          <w:trHeight w:val="560"/>
        </w:trPr>
        <w:tc>
          <w:tcPr>
            <w:tcW w:w="3240" w:type="dxa"/>
            <w:vMerge w:val="restart"/>
            <w:shd w:val="clear" w:color="auto" w:fill="auto"/>
            <w:tcMar>
              <w:top w:w="0" w:type="dxa"/>
              <w:left w:w="0" w:type="dxa"/>
              <w:bottom w:w="0" w:type="dxa"/>
              <w:right w:w="0" w:type="dxa"/>
            </w:tcMar>
            <w:vAlign w:val="center"/>
          </w:tcPr>
          <w:p w:rsidR="006A3863" w:rsidRPr="00F04253" w:rsidRDefault="006A3863" w:rsidP="00782964">
            <w:pPr>
              <w:pStyle w:val="BodyA"/>
              <w:spacing w:after="120" w:line="288" w:lineRule="auto"/>
              <w:jc w:val="center"/>
              <w:rPr>
                <w:rFonts w:ascii="Calibri" w:hAnsi="Calibri"/>
                <w:sz w:val="20"/>
              </w:rPr>
            </w:pPr>
            <w:r w:rsidRPr="00F04253">
              <w:rPr>
                <w:rFonts w:ascii="Calibri" w:hAnsi="Calibri"/>
                <w:sz w:val="20"/>
              </w:rPr>
              <w:t>HEDI Scoring for Growth Measures for</w:t>
            </w:r>
            <w:r w:rsidR="00782964" w:rsidRPr="00F04253">
              <w:rPr>
                <w:rFonts w:ascii="Calibri" w:hAnsi="Calibri"/>
                <w:sz w:val="20"/>
              </w:rPr>
              <w:t xml:space="preserve"> all Other Teachers Outside of </w:t>
            </w:r>
            <w:r w:rsidRPr="00F04253">
              <w:rPr>
                <w:rFonts w:ascii="Calibri" w:hAnsi="Calibri"/>
                <w:sz w:val="20"/>
              </w:rPr>
              <w:t>Grades 4-8 NYS ELA and Math</w:t>
            </w:r>
          </w:p>
        </w:tc>
        <w:tc>
          <w:tcPr>
            <w:tcW w:w="1462" w:type="dxa"/>
            <w:shd w:val="clear" w:color="auto" w:fill="auto"/>
            <w:tcMar>
              <w:top w:w="0" w:type="dxa"/>
              <w:left w:w="0" w:type="dxa"/>
              <w:bottom w:w="0" w:type="dxa"/>
              <w:right w:w="0" w:type="dxa"/>
            </w:tcMar>
            <w:vAlign w:val="center"/>
          </w:tcPr>
          <w:p w:rsidR="006A3863" w:rsidRPr="00F04253" w:rsidRDefault="006A3863" w:rsidP="00782964">
            <w:pPr>
              <w:pStyle w:val="TableText"/>
              <w:jc w:val="center"/>
              <w:rPr>
                <w:rFonts w:ascii="Calibri" w:hAnsi="Calibri"/>
                <w:sz w:val="20"/>
              </w:rPr>
            </w:pPr>
            <w:r w:rsidRPr="00F04253">
              <w:rPr>
                <w:rFonts w:ascii="Calibri" w:hAnsi="Calibri"/>
                <w:sz w:val="20"/>
              </w:rPr>
              <w:t>Highly Effective</w:t>
            </w:r>
          </w:p>
        </w:tc>
        <w:tc>
          <w:tcPr>
            <w:tcW w:w="1463" w:type="dxa"/>
            <w:shd w:val="clear" w:color="auto" w:fill="auto"/>
            <w:tcMar>
              <w:top w:w="0" w:type="dxa"/>
              <w:left w:w="0" w:type="dxa"/>
              <w:bottom w:w="0" w:type="dxa"/>
              <w:right w:w="0" w:type="dxa"/>
            </w:tcMar>
            <w:vAlign w:val="center"/>
          </w:tcPr>
          <w:p w:rsidR="006A3863" w:rsidRPr="00F04253" w:rsidRDefault="006A3863" w:rsidP="00782964">
            <w:pPr>
              <w:pStyle w:val="TableText"/>
              <w:jc w:val="center"/>
              <w:rPr>
                <w:rFonts w:ascii="Calibri" w:hAnsi="Calibri"/>
                <w:sz w:val="20"/>
              </w:rPr>
            </w:pPr>
            <w:r w:rsidRPr="00F04253">
              <w:rPr>
                <w:rFonts w:ascii="Calibri" w:hAnsi="Calibri"/>
                <w:sz w:val="20"/>
              </w:rPr>
              <w:t>Effective</w:t>
            </w:r>
          </w:p>
        </w:tc>
        <w:tc>
          <w:tcPr>
            <w:tcW w:w="1462" w:type="dxa"/>
            <w:shd w:val="clear" w:color="auto" w:fill="auto"/>
            <w:tcMar>
              <w:top w:w="0" w:type="dxa"/>
              <w:left w:w="0" w:type="dxa"/>
              <w:bottom w:w="0" w:type="dxa"/>
              <w:right w:w="0" w:type="dxa"/>
            </w:tcMar>
            <w:vAlign w:val="center"/>
          </w:tcPr>
          <w:p w:rsidR="006A3863" w:rsidRPr="00F04253" w:rsidRDefault="006A3863" w:rsidP="00782964">
            <w:pPr>
              <w:pStyle w:val="TableText"/>
              <w:jc w:val="center"/>
              <w:rPr>
                <w:rFonts w:ascii="Calibri" w:hAnsi="Calibri"/>
                <w:sz w:val="20"/>
              </w:rPr>
            </w:pPr>
            <w:r w:rsidRPr="00F04253">
              <w:rPr>
                <w:rFonts w:ascii="Calibri" w:hAnsi="Calibri"/>
                <w:sz w:val="20"/>
              </w:rPr>
              <w:t>Developing</w:t>
            </w:r>
          </w:p>
        </w:tc>
        <w:tc>
          <w:tcPr>
            <w:tcW w:w="1463" w:type="dxa"/>
            <w:shd w:val="clear" w:color="auto" w:fill="auto"/>
            <w:tcMar>
              <w:top w:w="0" w:type="dxa"/>
              <w:left w:w="0" w:type="dxa"/>
              <w:bottom w:w="0" w:type="dxa"/>
              <w:right w:w="0" w:type="dxa"/>
            </w:tcMar>
            <w:vAlign w:val="center"/>
          </w:tcPr>
          <w:p w:rsidR="006A3863" w:rsidRPr="00F04253" w:rsidRDefault="006A3863" w:rsidP="00782964">
            <w:pPr>
              <w:pStyle w:val="TableText"/>
              <w:jc w:val="center"/>
              <w:rPr>
                <w:rFonts w:ascii="Calibri" w:hAnsi="Calibri"/>
                <w:sz w:val="20"/>
              </w:rPr>
            </w:pPr>
            <w:r w:rsidRPr="00F04253">
              <w:rPr>
                <w:rFonts w:ascii="Calibri" w:hAnsi="Calibri"/>
                <w:sz w:val="20"/>
              </w:rPr>
              <w:t>Ineffective</w:t>
            </w:r>
          </w:p>
        </w:tc>
      </w:tr>
      <w:tr w:rsidR="006A3863" w:rsidRPr="00F04253">
        <w:trPr>
          <w:cantSplit/>
          <w:trHeight w:val="560"/>
        </w:trPr>
        <w:tc>
          <w:tcPr>
            <w:tcW w:w="3240" w:type="dxa"/>
            <w:vMerge/>
            <w:shd w:val="clear" w:color="auto" w:fill="auto"/>
            <w:tcMar>
              <w:top w:w="0" w:type="dxa"/>
              <w:left w:w="0" w:type="dxa"/>
              <w:bottom w:w="0" w:type="dxa"/>
              <w:right w:w="0" w:type="dxa"/>
            </w:tcMar>
            <w:vAlign w:val="center"/>
          </w:tcPr>
          <w:p w:rsidR="006A3863" w:rsidRPr="00F04253" w:rsidRDefault="006A3863" w:rsidP="006A3863">
            <w:pPr>
              <w:pStyle w:val="BodyA"/>
              <w:spacing w:after="120" w:line="288" w:lineRule="auto"/>
              <w:jc w:val="center"/>
              <w:rPr>
                <w:rFonts w:ascii="Calibri" w:hAnsi="Calibri"/>
                <w:sz w:val="20"/>
              </w:rPr>
            </w:pPr>
          </w:p>
        </w:tc>
        <w:tc>
          <w:tcPr>
            <w:tcW w:w="1462" w:type="dxa"/>
            <w:shd w:val="clear" w:color="auto" w:fill="auto"/>
            <w:tcMar>
              <w:top w:w="0" w:type="dxa"/>
              <w:left w:w="0" w:type="dxa"/>
              <w:bottom w:w="0" w:type="dxa"/>
              <w:right w:w="0" w:type="dxa"/>
            </w:tcMar>
            <w:vAlign w:val="center"/>
          </w:tcPr>
          <w:p w:rsidR="006A3863" w:rsidRPr="00C95E7E" w:rsidRDefault="00103E3B" w:rsidP="00782964">
            <w:pPr>
              <w:pStyle w:val="TableText"/>
              <w:spacing w:after="200"/>
              <w:jc w:val="center"/>
              <w:rPr>
                <w:rFonts w:ascii="Calibri" w:hAnsi="Calibri"/>
                <w:sz w:val="24"/>
                <w:rPrChange w:id="3" w:author="Debra Sykes" w:date="2012-05-29T11:52:00Z">
                  <w:rPr>
                    <w:rFonts w:ascii="Calibri" w:hAnsi="Calibri"/>
                    <w:sz w:val="20"/>
                    <w:szCs w:val="22"/>
                  </w:rPr>
                </w:rPrChange>
              </w:rPr>
            </w:pPr>
            <w:r w:rsidRPr="00103E3B">
              <w:rPr>
                <w:rFonts w:ascii="Calibri" w:hAnsi="Calibri"/>
                <w:sz w:val="24"/>
                <w:rPrChange w:id="4" w:author="Debra Sykes" w:date="2012-05-29T11:52:00Z">
                  <w:rPr>
                    <w:rFonts w:ascii="Calibri" w:eastAsia="Calibri" w:hAnsi="Calibri"/>
                    <w:color w:val="auto"/>
                    <w:sz w:val="20"/>
                    <w:szCs w:val="22"/>
                  </w:rPr>
                </w:rPrChange>
              </w:rPr>
              <w:t>18-20 Points</w:t>
            </w:r>
          </w:p>
        </w:tc>
        <w:tc>
          <w:tcPr>
            <w:tcW w:w="1463" w:type="dxa"/>
            <w:shd w:val="clear" w:color="auto" w:fill="auto"/>
            <w:tcMar>
              <w:top w:w="0" w:type="dxa"/>
              <w:left w:w="0" w:type="dxa"/>
              <w:bottom w:w="0" w:type="dxa"/>
              <w:right w:w="0" w:type="dxa"/>
            </w:tcMar>
            <w:vAlign w:val="center"/>
          </w:tcPr>
          <w:p w:rsidR="00781363" w:rsidRPr="00781363" w:rsidRDefault="00103E3B" w:rsidP="00782964">
            <w:pPr>
              <w:pStyle w:val="TableText"/>
              <w:spacing w:after="200"/>
              <w:jc w:val="center"/>
              <w:rPr>
                <w:ins w:id="5" w:author="Debra Sykes" w:date="2012-05-29T13:53:00Z"/>
                <w:rFonts w:ascii="Calibri" w:hAnsi="Calibri"/>
                <w:strike/>
                <w:sz w:val="24"/>
                <w:rPrChange w:id="6" w:author="Debra Sykes" w:date="2012-05-29T13:53:00Z">
                  <w:rPr>
                    <w:ins w:id="7" w:author="Debra Sykes" w:date="2012-05-29T13:53:00Z"/>
                    <w:rFonts w:ascii="Calibri" w:hAnsi="Calibri"/>
                    <w:sz w:val="24"/>
                    <w:szCs w:val="22"/>
                    <w:highlight w:val="yellow"/>
                  </w:rPr>
                </w:rPrChange>
              </w:rPr>
            </w:pPr>
            <w:ins w:id="8" w:author="Debra Sykes" w:date="2012-05-29T13:53:00Z">
              <w:r w:rsidRPr="00103E3B">
                <w:rPr>
                  <w:rFonts w:ascii="Calibri" w:hAnsi="Calibri"/>
                  <w:strike/>
                  <w:sz w:val="24"/>
                  <w:rPrChange w:id="9" w:author="Debra Sykes" w:date="2012-05-29T13:53:00Z">
                    <w:rPr>
                      <w:rFonts w:ascii="Calibri" w:eastAsia="Calibri" w:hAnsi="Calibri"/>
                      <w:color w:val="auto"/>
                      <w:sz w:val="24"/>
                      <w:szCs w:val="22"/>
                      <w:highlight w:val="yellow"/>
                    </w:rPr>
                  </w:rPrChange>
                </w:rPr>
                <w:t>10-17 Points</w:t>
              </w:r>
            </w:ins>
          </w:p>
          <w:p w:rsidR="006A3863" w:rsidRPr="00C95E7E" w:rsidRDefault="00103E3B" w:rsidP="00782964">
            <w:pPr>
              <w:pStyle w:val="TableText"/>
              <w:numPr>
                <w:ins w:id="10" w:author="Debra Sykes" w:date="2012-05-29T13:53:00Z"/>
              </w:numPr>
              <w:spacing w:after="200"/>
              <w:jc w:val="center"/>
              <w:rPr>
                <w:rFonts w:ascii="Calibri" w:hAnsi="Calibri"/>
                <w:sz w:val="24"/>
                <w:rPrChange w:id="11" w:author="Debra Sykes" w:date="2012-05-29T11:52:00Z">
                  <w:rPr>
                    <w:rFonts w:ascii="Calibri" w:hAnsi="Calibri"/>
                    <w:sz w:val="20"/>
                    <w:szCs w:val="22"/>
                  </w:rPr>
                </w:rPrChange>
              </w:rPr>
            </w:pPr>
            <w:del w:id="12" w:author="Genelle Morris-Adams" w:date="2012-04-10T09:43:00Z">
              <w:r w:rsidRPr="00103E3B">
                <w:rPr>
                  <w:rFonts w:ascii="Calibri" w:hAnsi="Calibri"/>
                  <w:sz w:val="24"/>
                  <w:highlight w:val="yellow"/>
                  <w:rPrChange w:id="13" w:author="Debra Sykes" w:date="2012-05-29T13:53:00Z">
                    <w:rPr>
                      <w:rFonts w:ascii="Calibri" w:eastAsia="Calibri" w:hAnsi="Calibri"/>
                      <w:color w:val="auto"/>
                      <w:sz w:val="20"/>
                      <w:szCs w:val="22"/>
                    </w:rPr>
                  </w:rPrChange>
                </w:rPr>
                <w:delText>10</w:delText>
              </w:r>
            </w:del>
            <w:ins w:id="14" w:author="Genelle Morris-Adams" w:date="2012-04-10T09:43:00Z">
              <w:r w:rsidRPr="00103E3B">
                <w:rPr>
                  <w:rFonts w:ascii="Calibri" w:hAnsi="Calibri"/>
                  <w:sz w:val="24"/>
                  <w:highlight w:val="yellow"/>
                  <w:rPrChange w:id="15" w:author="Debra Sykes" w:date="2012-05-29T13:53:00Z">
                    <w:rPr>
                      <w:rFonts w:ascii="Calibri" w:eastAsia="Calibri" w:hAnsi="Calibri"/>
                      <w:color w:val="auto"/>
                      <w:sz w:val="20"/>
                      <w:szCs w:val="22"/>
                    </w:rPr>
                  </w:rPrChange>
                </w:rPr>
                <w:t>9</w:t>
              </w:r>
            </w:ins>
            <w:r w:rsidRPr="00103E3B">
              <w:rPr>
                <w:rFonts w:ascii="Calibri" w:hAnsi="Calibri"/>
                <w:sz w:val="24"/>
                <w:highlight w:val="yellow"/>
                <w:rPrChange w:id="16" w:author="Debra Sykes" w:date="2012-05-29T13:53:00Z">
                  <w:rPr>
                    <w:rFonts w:ascii="Calibri" w:eastAsia="Calibri" w:hAnsi="Calibri"/>
                    <w:color w:val="auto"/>
                    <w:sz w:val="20"/>
                    <w:szCs w:val="22"/>
                  </w:rPr>
                </w:rPrChange>
              </w:rPr>
              <w:t>-17 Points</w:t>
            </w:r>
          </w:p>
        </w:tc>
        <w:tc>
          <w:tcPr>
            <w:tcW w:w="1462" w:type="dxa"/>
            <w:shd w:val="clear" w:color="auto" w:fill="auto"/>
            <w:tcMar>
              <w:top w:w="0" w:type="dxa"/>
              <w:left w:w="0" w:type="dxa"/>
              <w:bottom w:w="0" w:type="dxa"/>
              <w:right w:w="0" w:type="dxa"/>
            </w:tcMar>
            <w:vAlign w:val="center"/>
          </w:tcPr>
          <w:p w:rsidR="00781363" w:rsidRPr="00781363" w:rsidRDefault="00103E3B" w:rsidP="00580D97">
            <w:pPr>
              <w:pStyle w:val="TableText"/>
              <w:spacing w:after="200"/>
              <w:jc w:val="center"/>
              <w:rPr>
                <w:ins w:id="17" w:author="Debra Sykes" w:date="2012-05-29T13:54:00Z"/>
                <w:rFonts w:ascii="Calibri" w:hAnsi="Calibri"/>
                <w:strike/>
                <w:sz w:val="24"/>
                <w:rPrChange w:id="18" w:author="Debra Sykes" w:date="2012-05-29T13:54:00Z">
                  <w:rPr>
                    <w:ins w:id="19" w:author="Debra Sykes" w:date="2012-05-29T13:54:00Z"/>
                    <w:rFonts w:ascii="Calibri" w:hAnsi="Calibri"/>
                    <w:sz w:val="24"/>
                    <w:szCs w:val="22"/>
                    <w:highlight w:val="yellow"/>
                  </w:rPr>
                </w:rPrChange>
              </w:rPr>
            </w:pPr>
            <w:ins w:id="20" w:author="Debra Sykes" w:date="2012-05-29T13:54:00Z">
              <w:r w:rsidRPr="00103E3B">
                <w:rPr>
                  <w:rFonts w:ascii="Calibri" w:hAnsi="Calibri"/>
                  <w:strike/>
                  <w:sz w:val="24"/>
                  <w:rPrChange w:id="21" w:author="Debra Sykes" w:date="2012-05-29T13:54:00Z">
                    <w:rPr>
                      <w:rFonts w:ascii="Calibri" w:eastAsia="Calibri" w:hAnsi="Calibri"/>
                      <w:color w:val="auto"/>
                      <w:sz w:val="24"/>
                      <w:szCs w:val="22"/>
                      <w:highlight w:val="yellow"/>
                    </w:rPr>
                  </w:rPrChange>
                </w:rPr>
                <w:t>3-9 Points</w:t>
              </w:r>
            </w:ins>
          </w:p>
          <w:p w:rsidR="006A3863" w:rsidRPr="00C95E7E" w:rsidRDefault="00103E3B" w:rsidP="00580D97">
            <w:pPr>
              <w:pStyle w:val="TableText"/>
              <w:numPr>
                <w:ins w:id="22" w:author="Debra Sykes" w:date="2012-05-29T13:54:00Z"/>
              </w:numPr>
              <w:spacing w:after="200"/>
              <w:jc w:val="center"/>
              <w:rPr>
                <w:rFonts w:ascii="Calibri" w:hAnsi="Calibri"/>
                <w:sz w:val="24"/>
                <w:rPrChange w:id="23" w:author="Debra Sykes" w:date="2012-05-29T11:52:00Z">
                  <w:rPr>
                    <w:rFonts w:ascii="Calibri" w:hAnsi="Calibri"/>
                    <w:sz w:val="20"/>
                    <w:szCs w:val="22"/>
                  </w:rPr>
                </w:rPrChange>
              </w:rPr>
            </w:pPr>
            <w:r w:rsidRPr="00103E3B">
              <w:rPr>
                <w:rFonts w:ascii="Calibri" w:hAnsi="Calibri"/>
                <w:sz w:val="24"/>
                <w:highlight w:val="yellow"/>
                <w:rPrChange w:id="24" w:author="Debra Sykes" w:date="2012-05-29T13:54:00Z">
                  <w:rPr>
                    <w:rFonts w:ascii="Calibri" w:eastAsia="Calibri" w:hAnsi="Calibri"/>
                    <w:color w:val="auto"/>
                    <w:sz w:val="20"/>
                    <w:szCs w:val="22"/>
                  </w:rPr>
                </w:rPrChange>
              </w:rPr>
              <w:t>3-</w:t>
            </w:r>
            <w:del w:id="25" w:author="Genelle Morris-Adams" w:date="2012-04-10T09:43:00Z">
              <w:r w:rsidRPr="00103E3B">
                <w:rPr>
                  <w:rFonts w:ascii="Calibri" w:hAnsi="Calibri"/>
                  <w:sz w:val="24"/>
                  <w:highlight w:val="yellow"/>
                  <w:rPrChange w:id="26" w:author="Debra Sykes" w:date="2012-05-29T13:54:00Z">
                    <w:rPr>
                      <w:rFonts w:ascii="Calibri" w:eastAsia="Calibri" w:hAnsi="Calibri"/>
                      <w:color w:val="auto"/>
                      <w:sz w:val="20"/>
                      <w:szCs w:val="22"/>
                    </w:rPr>
                  </w:rPrChange>
                </w:rPr>
                <w:delText xml:space="preserve">9 </w:delText>
              </w:r>
            </w:del>
            <w:ins w:id="27" w:author="Genelle Morris-Adams" w:date="2012-04-10T09:43:00Z">
              <w:r w:rsidRPr="00103E3B">
                <w:rPr>
                  <w:rFonts w:ascii="Calibri" w:hAnsi="Calibri"/>
                  <w:sz w:val="24"/>
                  <w:highlight w:val="yellow"/>
                  <w:rPrChange w:id="28" w:author="Debra Sykes" w:date="2012-05-29T13:54:00Z">
                    <w:rPr>
                      <w:rFonts w:ascii="Calibri" w:eastAsia="Calibri" w:hAnsi="Calibri"/>
                      <w:color w:val="auto"/>
                      <w:sz w:val="20"/>
                      <w:szCs w:val="22"/>
                    </w:rPr>
                  </w:rPrChange>
                </w:rPr>
                <w:t xml:space="preserve">8 </w:t>
              </w:r>
            </w:ins>
            <w:r w:rsidRPr="00103E3B">
              <w:rPr>
                <w:rFonts w:ascii="Calibri" w:hAnsi="Calibri"/>
                <w:sz w:val="24"/>
                <w:highlight w:val="yellow"/>
                <w:rPrChange w:id="29" w:author="Debra Sykes" w:date="2012-05-29T13:54:00Z">
                  <w:rPr>
                    <w:rFonts w:ascii="Calibri" w:eastAsia="Calibri" w:hAnsi="Calibri"/>
                    <w:color w:val="auto"/>
                    <w:sz w:val="20"/>
                    <w:szCs w:val="22"/>
                  </w:rPr>
                </w:rPrChange>
              </w:rPr>
              <w:t>Points</w:t>
            </w:r>
          </w:p>
        </w:tc>
        <w:tc>
          <w:tcPr>
            <w:tcW w:w="1463" w:type="dxa"/>
            <w:shd w:val="clear" w:color="auto" w:fill="auto"/>
            <w:tcMar>
              <w:top w:w="0" w:type="dxa"/>
              <w:left w:w="0" w:type="dxa"/>
              <w:bottom w:w="0" w:type="dxa"/>
              <w:right w:w="0" w:type="dxa"/>
            </w:tcMar>
            <w:vAlign w:val="center"/>
          </w:tcPr>
          <w:p w:rsidR="006A3863" w:rsidRPr="00C95E7E" w:rsidRDefault="00103E3B" w:rsidP="00782964">
            <w:pPr>
              <w:pStyle w:val="TableText"/>
              <w:spacing w:after="200"/>
              <w:jc w:val="center"/>
              <w:rPr>
                <w:rFonts w:ascii="Calibri" w:hAnsi="Calibri"/>
                <w:sz w:val="24"/>
                <w:rPrChange w:id="30" w:author="Debra Sykes" w:date="2012-05-29T11:52:00Z">
                  <w:rPr>
                    <w:rFonts w:ascii="Calibri" w:hAnsi="Calibri"/>
                    <w:sz w:val="20"/>
                    <w:szCs w:val="22"/>
                  </w:rPr>
                </w:rPrChange>
              </w:rPr>
            </w:pPr>
            <w:r w:rsidRPr="00103E3B">
              <w:rPr>
                <w:rFonts w:ascii="Calibri" w:hAnsi="Calibri"/>
                <w:sz w:val="24"/>
                <w:rPrChange w:id="31" w:author="Debra Sykes" w:date="2012-05-29T11:52:00Z">
                  <w:rPr>
                    <w:rFonts w:ascii="Calibri" w:eastAsia="Calibri" w:hAnsi="Calibri"/>
                    <w:color w:val="auto"/>
                    <w:sz w:val="20"/>
                    <w:szCs w:val="22"/>
                  </w:rPr>
                </w:rPrChange>
              </w:rPr>
              <w:t>0-2 Points</w:t>
            </w:r>
          </w:p>
        </w:tc>
      </w:tr>
    </w:tbl>
    <w:p w:rsidR="00584C8B" w:rsidRDefault="00584C8B" w:rsidP="00BC388B">
      <w:pPr>
        <w:rPr>
          <w:b/>
          <w:sz w:val="24"/>
          <w:szCs w:val="24"/>
          <w:u w:val="single"/>
        </w:rPr>
      </w:pPr>
    </w:p>
    <w:p w:rsidR="00584C8B" w:rsidRDefault="00BC388B" w:rsidP="00BC388B">
      <w:pPr>
        <w:rPr>
          <w:b/>
          <w:sz w:val="24"/>
          <w:szCs w:val="24"/>
          <w:u w:val="single"/>
        </w:rPr>
      </w:pPr>
      <w:r>
        <w:rPr>
          <w:b/>
          <w:sz w:val="24"/>
          <w:szCs w:val="24"/>
          <w:u w:val="single"/>
        </w:rPr>
        <w:t xml:space="preserve">20% State </w:t>
      </w:r>
      <w:r w:rsidR="007C1E2A">
        <w:rPr>
          <w:b/>
          <w:sz w:val="24"/>
          <w:szCs w:val="24"/>
          <w:u w:val="single"/>
        </w:rPr>
        <w:t>Growth</w:t>
      </w:r>
      <w:r>
        <w:rPr>
          <w:b/>
          <w:sz w:val="24"/>
          <w:szCs w:val="24"/>
          <w:u w:val="single"/>
        </w:rPr>
        <w:t xml:space="preserve"> Measure</w:t>
      </w:r>
      <w:r w:rsidR="00A24B90">
        <w:rPr>
          <w:b/>
          <w:sz w:val="24"/>
          <w:szCs w:val="24"/>
          <w:u w:val="single"/>
        </w:rPr>
        <w:t xml:space="preserve"> for Teachers in High School</w:t>
      </w:r>
    </w:p>
    <w:p w:rsidR="00D80132" w:rsidRPr="00885D31" w:rsidRDefault="003A039A" w:rsidP="00885D31">
      <w:pPr>
        <w:rPr>
          <w:b/>
          <w:sz w:val="24"/>
          <w:szCs w:val="24"/>
          <w:u w:val="single"/>
        </w:rPr>
      </w:pPr>
      <w:r w:rsidRPr="00BC388B">
        <w:rPr>
          <w:rFonts w:cs="Tms Rmn"/>
          <w:sz w:val="24"/>
          <w:szCs w:val="24"/>
        </w:rPr>
        <w:t>Secondary Level Teachers in Grades 9-12</w:t>
      </w:r>
      <w:r w:rsidR="00D6006D" w:rsidRPr="00BC388B">
        <w:rPr>
          <w:rFonts w:cs="Tms Rmn"/>
          <w:sz w:val="24"/>
          <w:szCs w:val="24"/>
        </w:rPr>
        <w:t xml:space="preserve"> will use</w:t>
      </w:r>
      <w:r w:rsidRPr="00BC388B">
        <w:rPr>
          <w:rFonts w:cs="Tms Rmn"/>
          <w:sz w:val="24"/>
          <w:szCs w:val="24"/>
        </w:rPr>
        <w:t xml:space="preserve"> </w:t>
      </w:r>
      <w:r w:rsidR="00D6006D" w:rsidRPr="00BC388B">
        <w:rPr>
          <w:rFonts w:cs="Tms Rmn"/>
          <w:sz w:val="24"/>
          <w:szCs w:val="24"/>
        </w:rPr>
        <w:t xml:space="preserve">student </w:t>
      </w:r>
      <w:r w:rsidR="002873BB" w:rsidRPr="00BC388B">
        <w:rPr>
          <w:rFonts w:cs="Tms Rmn"/>
          <w:sz w:val="24"/>
          <w:szCs w:val="24"/>
        </w:rPr>
        <w:t>progress to graduation</w:t>
      </w:r>
      <w:r w:rsidR="00E05A17" w:rsidRPr="00BC388B">
        <w:rPr>
          <w:rFonts w:cs="Tms Rmn"/>
          <w:sz w:val="24"/>
          <w:szCs w:val="24"/>
        </w:rPr>
        <w:t xml:space="preserve"> measure as outlined in Buffalo City School District Regulation 7210R.  </w:t>
      </w:r>
      <w:r w:rsidR="003A088E">
        <w:rPr>
          <w:rFonts w:cs="Tms Rmn"/>
          <w:sz w:val="24"/>
          <w:szCs w:val="24"/>
        </w:rPr>
        <w:t>High school promotion/</w:t>
      </w:r>
      <w:r w:rsidR="00D80132" w:rsidRPr="00BC388B">
        <w:rPr>
          <w:rFonts w:cs="Tms Rmn"/>
          <w:sz w:val="24"/>
          <w:szCs w:val="24"/>
        </w:rPr>
        <w:t>graduation criteria are</w:t>
      </w:r>
      <w:r w:rsidR="00E05A17" w:rsidRPr="00BC388B">
        <w:rPr>
          <w:rFonts w:cs="Tms Rmn"/>
          <w:sz w:val="24"/>
          <w:szCs w:val="24"/>
        </w:rPr>
        <w:t xml:space="preserve"> based on the acquisition of the requisite course credits at each grade level.  At the secondary level, the composite score will be based on a 3% increase in the number of students passing the 5 core Regents’ examinations (English, Algebra, Global Studies, Living Environment and U.S. History) plus a 3% increase in the number of students </w:t>
      </w:r>
      <w:r w:rsidR="00D80132" w:rsidRPr="00BC388B">
        <w:rPr>
          <w:rFonts w:cs="Tms Rmn"/>
          <w:sz w:val="24"/>
          <w:szCs w:val="24"/>
        </w:rPr>
        <w:t xml:space="preserve">school wide receiving 5 credits towards graduation.  </w:t>
      </w:r>
      <w:r w:rsidR="00E05A17" w:rsidRPr="00BC388B">
        <w:rPr>
          <w:rFonts w:cs="Tms Rmn"/>
          <w:sz w:val="24"/>
          <w:szCs w:val="24"/>
        </w:rPr>
        <w:t xml:space="preserve"> </w:t>
      </w:r>
    </w:p>
    <w:tbl>
      <w:tblPr>
        <w:tblW w:w="7330"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4020"/>
        <w:gridCol w:w="1340"/>
      </w:tblGrid>
      <w:tr w:rsidR="00D80132" w:rsidRPr="00F04253">
        <w:trPr>
          <w:trHeight w:val="765"/>
          <w:jc w:val="center"/>
        </w:trPr>
        <w:tc>
          <w:tcPr>
            <w:tcW w:w="1970" w:type="dxa"/>
            <w:tcBorders>
              <w:top w:val="single" w:sz="4" w:space="0" w:color="auto"/>
              <w:left w:val="single" w:sz="4" w:space="0" w:color="auto"/>
              <w:bottom w:val="single" w:sz="4" w:space="0" w:color="auto"/>
              <w:right w:val="single" w:sz="4" w:space="0" w:color="auto"/>
            </w:tcBorders>
            <w:noWrap/>
            <w:vAlign w:val="center"/>
          </w:tcPr>
          <w:p w:rsidR="00D80132" w:rsidRPr="00F04253" w:rsidRDefault="00D80132">
            <w:pPr>
              <w:spacing w:after="0" w:line="240" w:lineRule="auto"/>
              <w:jc w:val="center"/>
              <w:rPr>
                <w:rFonts w:eastAsia="Times New Roman"/>
                <w:b/>
                <w:bCs/>
                <w:color w:val="000000"/>
                <w:sz w:val="24"/>
                <w:szCs w:val="20"/>
              </w:rPr>
            </w:pPr>
            <w:r w:rsidRPr="00F04253">
              <w:rPr>
                <w:rFonts w:eastAsia="Times New Roman"/>
                <w:b/>
                <w:bCs/>
                <w:color w:val="000000"/>
                <w:sz w:val="24"/>
                <w:szCs w:val="20"/>
              </w:rPr>
              <w:t xml:space="preserve">Level </w:t>
            </w:r>
          </w:p>
        </w:tc>
        <w:tc>
          <w:tcPr>
            <w:tcW w:w="4020" w:type="dxa"/>
            <w:tcBorders>
              <w:top w:val="single" w:sz="4" w:space="0" w:color="auto"/>
              <w:left w:val="single" w:sz="4" w:space="0" w:color="auto"/>
              <w:bottom w:val="single" w:sz="4" w:space="0" w:color="auto"/>
              <w:right w:val="single" w:sz="4" w:space="0" w:color="auto"/>
            </w:tcBorders>
            <w:vAlign w:val="center"/>
          </w:tcPr>
          <w:p w:rsidR="00D80132" w:rsidRPr="00F04253" w:rsidRDefault="00F1408A">
            <w:pPr>
              <w:spacing w:after="0" w:line="240" w:lineRule="auto"/>
              <w:jc w:val="center"/>
              <w:rPr>
                <w:rFonts w:eastAsia="Times New Roman"/>
                <w:b/>
                <w:bCs/>
                <w:color w:val="000000"/>
                <w:sz w:val="24"/>
                <w:szCs w:val="20"/>
              </w:rPr>
            </w:pPr>
            <w:r w:rsidRPr="00F04253">
              <w:rPr>
                <w:rFonts w:eastAsia="Times New Roman"/>
                <w:b/>
                <w:bCs/>
                <w:color w:val="000000"/>
                <w:sz w:val="24"/>
                <w:szCs w:val="20"/>
              </w:rPr>
              <w:t>Increase in % of students passing the 5 c</w:t>
            </w:r>
            <w:r w:rsidR="00D80132" w:rsidRPr="00F04253">
              <w:rPr>
                <w:rFonts w:eastAsia="Times New Roman"/>
                <w:b/>
                <w:bCs/>
                <w:color w:val="000000"/>
                <w:sz w:val="24"/>
                <w:szCs w:val="20"/>
              </w:rPr>
              <w:t>ore Regents</w:t>
            </w:r>
            <w:r w:rsidRPr="00F04253">
              <w:rPr>
                <w:rFonts w:eastAsia="Times New Roman"/>
                <w:b/>
                <w:bCs/>
                <w:color w:val="000000"/>
                <w:sz w:val="24"/>
                <w:szCs w:val="20"/>
              </w:rPr>
              <w:t xml:space="preserve"> examinations</w:t>
            </w:r>
          </w:p>
        </w:tc>
        <w:tc>
          <w:tcPr>
            <w:tcW w:w="1340" w:type="dxa"/>
            <w:tcBorders>
              <w:top w:val="single" w:sz="4" w:space="0" w:color="auto"/>
              <w:left w:val="single" w:sz="4" w:space="0" w:color="auto"/>
              <w:bottom w:val="single" w:sz="4" w:space="0" w:color="auto"/>
              <w:right w:val="single" w:sz="4" w:space="0" w:color="auto"/>
            </w:tcBorders>
            <w:noWrap/>
            <w:vAlign w:val="center"/>
          </w:tcPr>
          <w:p w:rsidR="00D80132" w:rsidRPr="00F04253" w:rsidRDefault="00D80132">
            <w:pPr>
              <w:spacing w:after="0" w:line="240" w:lineRule="auto"/>
              <w:jc w:val="center"/>
              <w:rPr>
                <w:rFonts w:eastAsia="Times New Roman"/>
                <w:b/>
                <w:bCs/>
                <w:color w:val="000000"/>
                <w:sz w:val="24"/>
                <w:szCs w:val="20"/>
              </w:rPr>
            </w:pPr>
            <w:r w:rsidRPr="00F04253">
              <w:rPr>
                <w:rFonts w:eastAsia="Times New Roman"/>
                <w:b/>
                <w:bCs/>
                <w:color w:val="000000"/>
                <w:sz w:val="24"/>
                <w:szCs w:val="20"/>
              </w:rPr>
              <w:t>Points</w:t>
            </w:r>
          </w:p>
        </w:tc>
      </w:tr>
      <w:tr w:rsidR="00D80132" w:rsidRPr="00F04253">
        <w:trPr>
          <w:trHeight w:val="765"/>
          <w:jc w:val="center"/>
        </w:trPr>
        <w:tc>
          <w:tcPr>
            <w:tcW w:w="1970" w:type="dxa"/>
            <w:tcBorders>
              <w:top w:val="single" w:sz="4" w:space="0" w:color="auto"/>
              <w:left w:val="single" w:sz="4" w:space="0" w:color="auto"/>
              <w:bottom w:val="single" w:sz="4" w:space="0" w:color="auto"/>
              <w:right w:val="single" w:sz="4" w:space="0" w:color="auto"/>
            </w:tcBorders>
            <w:noWrap/>
            <w:vAlign w:val="center"/>
          </w:tcPr>
          <w:p w:rsidR="00D80132" w:rsidRPr="00F04253" w:rsidRDefault="00D80132">
            <w:pPr>
              <w:spacing w:after="0" w:line="240" w:lineRule="auto"/>
              <w:jc w:val="center"/>
              <w:rPr>
                <w:rFonts w:eastAsia="Times New Roman"/>
                <w:color w:val="000000"/>
                <w:szCs w:val="20"/>
              </w:rPr>
            </w:pPr>
            <w:r w:rsidRPr="00F04253">
              <w:rPr>
                <w:rFonts w:eastAsia="Times New Roman"/>
                <w:color w:val="000000"/>
                <w:szCs w:val="20"/>
              </w:rPr>
              <w:t>Highly Effective</w:t>
            </w:r>
          </w:p>
        </w:tc>
        <w:tc>
          <w:tcPr>
            <w:tcW w:w="4020" w:type="dxa"/>
            <w:tcBorders>
              <w:top w:val="single"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32" w:author="Debra Sykes" w:date="2012-05-29T11:58:00Z">
                  <w:rPr>
                    <w:rFonts w:eastAsia="Times New Roman"/>
                    <w:color w:val="000000"/>
                    <w:szCs w:val="20"/>
                  </w:rPr>
                </w:rPrChange>
              </w:rPr>
            </w:pPr>
            <w:r w:rsidRPr="00103E3B">
              <w:rPr>
                <w:rFonts w:eastAsia="Times New Roman"/>
                <w:color w:val="000000"/>
                <w:sz w:val="24"/>
                <w:szCs w:val="20"/>
                <w:rPrChange w:id="33" w:author="Debra Sykes" w:date="2012-05-29T14:23:00Z">
                  <w:rPr>
                    <w:rFonts w:eastAsia="Times New Roman"/>
                    <w:color w:val="000000"/>
                    <w:szCs w:val="20"/>
                  </w:rPr>
                </w:rPrChange>
              </w:rPr>
              <w:t>&gt;</w:t>
            </w:r>
            <w:r w:rsidRPr="00103E3B">
              <w:rPr>
                <w:rFonts w:eastAsia="Times New Roman"/>
                <w:color w:val="000000"/>
                <w:sz w:val="24"/>
                <w:szCs w:val="20"/>
                <w:rPrChange w:id="34" w:author="Debra Sykes" w:date="2012-05-29T11:58:00Z">
                  <w:rPr>
                    <w:rFonts w:eastAsia="Times New Roman"/>
                    <w:color w:val="000000"/>
                    <w:szCs w:val="20"/>
                  </w:rPr>
                </w:rPrChange>
              </w:rPr>
              <w:t xml:space="preserve"> 3%</w:t>
            </w:r>
          </w:p>
        </w:tc>
        <w:tc>
          <w:tcPr>
            <w:tcW w:w="1340" w:type="dxa"/>
            <w:tcBorders>
              <w:top w:val="single"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35" w:author="Debra Sykes" w:date="2012-05-29T11:58:00Z">
                  <w:rPr>
                    <w:rFonts w:eastAsia="Times New Roman"/>
                    <w:color w:val="000000"/>
                    <w:szCs w:val="20"/>
                  </w:rPr>
                </w:rPrChange>
              </w:rPr>
            </w:pPr>
            <w:r w:rsidRPr="00103E3B">
              <w:rPr>
                <w:rFonts w:eastAsia="Times New Roman"/>
                <w:color w:val="000000"/>
                <w:sz w:val="24"/>
                <w:szCs w:val="20"/>
                <w:rPrChange w:id="36" w:author="Debra Sykes" w:date="2012-05-29T11:58:00Z">
                  <w:rPr>
                    <w:rFonts w:eastAsia="Times New Roman"/>
                    <w:color w:val="000000"/>
                    <w:szCs w:val="20"/>
                  </w:rPr>
                </w:rPrChange>
              </w:rPr>
              <w:t>5</w:t>
            </w:r>
          </w:p>
        </w:tc>
      </w:tr>
      <w:tr w:rsidR="00D80132" w:rsidRPr="00F04253">
        <w:trPr>
          <w:trHeight w:val="765"/>
          <w:jc w:val="center"/>
        </w:trPr>
        <w:tc>
          <w:tcPr>
            <w:tcW w:w="1970" w:type="dxa"/>
            <w:tcBorders>
              <w:top w:val="single" w:sz="4" w:space="0" w:color="auto"/>
              <w:left w:val="single" w:sz="4" w:space="0" w:color="auto"/>
              <w:bottom w:val="single" w:sz="4" w:space="0" w:color="auto"/>
              <w:right w:val="single" w:sz="4" w:space="0" w:color="auto"/>
            </w:tcBorders>
            <w:noWrap/>
            <w:vAlign w:val="center"/>
          </w:tcPr>
          <w:p w:rsidR="00D80132" w:rsidRPr="00F04253" w:rsidRDefault="00D80132">
            <w:pPr>
              <w:spacing w:after="0" w:line="240" w:lineRule="auto"/>
              <w:jc w:val="center"/>
              <w:rPr>
                <w:rFonts w:eastAsia="Times New Roman"/>
                <w:color w:val="000000"/>
                <w:szCs w:val="20"/>
              </w:rPr>
            </w:pPr>
            <w:r w:rsidRPr="00F04253">
              <w:rPr>
                <w:rFonts w:eastAsia="Times New Roman"/>
                <w:color w:val="000000"/>
                <w:szCs w:val="20"/>
              </w:rPr>
              <w:t xml:space="preserve">Effective </w:t>
            </w:r>
          </w:p>
        </w:tc>
        <w:tc>
          <w:tcPr>
            <w:tcW w:w="4020" w:type="dxa"/>
            <w:tcBorders>
              <w:top w:val="single"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37" w:author="Debra Sykes" w:date="2012-05-29T11:58:00Z">
                  <w:rPr>
                    <w:rFonts w:eastAsia="Times New Roman"/>
                    <w:color w:val="000000"/>
                    <w:szCs w:val="20"/>
                  </w:rPr>
                </w:rPrChange>
              </w:rPr>
            </w:pPr>
            <w:r w:rsidRPr="00103E3B">
              <w:rPr>
                <w:rFonts w:eastAsia="Times New Roman"/>
                <w:color w:val="000000"/>
                <w:sz w:val="24"/>
                <w:szCs w:val="20"/>
                <w:rPrChange w:id="38" w:author="Debra Sykes" w:date="2012-05-29T11:58:00Z">
                  <w:rPr>
                    <w:rFonts w:eastAsia="Times New Roman"/>
                    <w:color w:val="000000"/>
                    <w:szCs w:val="20"/>
                  </w:rPr>
                </w:rPrChange>
              </w:rPr>
              <w:t>1.9 - 3%</w:t>
            </w:r>
          </w:p>
        </w:tc>
        <w:tc>
          <w:tcPr>
            <w:tcW w:w="1340" w:type="dxa"/>
            <w:tcBorders>
              <w:top w:val="single"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39" w:author="Debra Sykes" w:date="2012-05-29T11:58:00Z">
                  <w:rPr>
                    <w:rFonts w:eastAsia="Times New Roman"/>
                    <w:color w:val="000000"/>
                    <w:szCs w:val="20"/>
                  </w:rPr>
                </w:rPrChange>
              </w:rPr>
            </w:pPr>
            <w:r w:rsidRPr="00103E3B">
              <w:rPr>
                <w:rFonts w:eastAsia="Times New Roman"/>
                <w:color w:val="000000"/>
                <w:sz w:val="24"/>
                <w:szCs w:val="20"/>
                <w:rPrChange w:id="40" w:author="Debra Sykes" w:date="2012-05-29T11:58:00Z">
                  <w:rPr>
                    <w:rFonts w:eastAsia="Times New Roman"/>
                    <w:color w:val="000000"/>
                    <w:szCs w:val="20"/>
                  </w:rPr>
                </w:rPrChange>
              </w:rPr>
              <w:t>4</w:t>
            </w:r>
          </w:p>
        </w:tc>
      </w:tr>
      <w:tr w:rsidR="00D80132" w:rsidRPr="00F04253">
        <w:trPr>
          <w:trHeight w:val="427"/>
          <w:jc w:val="center"/>
        </w:trPr>
        <w:tc>
          <w:tcPr>
            <w:tcW w:w="1970" w:type="dxa"/>
            <w:vMerge w:val="restart"/>
            <w:tcBorders>
              <w:top w:val="single" w:sz="4" w:space="0" w:color="auto"/>
              <w:left w:val="single" w:sz="4" w:space="0" w:color="auto"/>
              <w:bottom w:val="single" w:sz="4" w:space="0" w:color="auto"/>
              <w:right w:val="single" w:sz="4" w:space="0" w:color="auto"/>
            </w:tcBorders>
            <w:noWrap/>
            <w:vAlign w:val="center"/>
          </w:tcPr>
          <w:p w:rsidR="00D80132" w:rsidRPr="00F04253" w:rsidRDefault="00D80132">
            <w:pPr>
              <w:spacing w:after="0" w:line="240" w:lineRule="auto"/>
              <w:jc w:val="center"/>
              <w:rPr>
                <w:rFonts w:eastAsia="Times New Roman"/>
                <w:color w:val="000000"/>
                <w:szCs w:val="20"/>
              </w:rPr>
            </w:pPr>
            <w:r w:rsidRPr="00F04253">
              <w:rPr>
                <w:rFonts w:eastAsia="Times New Roman"/>
                <w:color w:val="000000"/>
                <w:szCs w:val="20"/>
              </w:rPr>
              <w:t>Developing</w:t>
            </w:r>
          </w:p>
        </w:tc>
        <w:tc>
          <w:tcPr>
            <w:tcW w:w="4020" w:type="dxa"/>
            <w:tcBorders>
              <w:top w:val="single" w:sz="4" w:space="0" w:color="auto"/>
              <w:left w:val="single" w:sz="4" w:space="0" w:color="auto"/>
              <w:bottom w:val="dashed"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41" w:author="Debra Sykes" w:date="2012-05-29T11:58:00Z">
                  <w:rPr>
                    <w:rFonts w:eastAsia="Times New Roman"/>
                    <w:color w:val="000000"/>
                    <w:szCs w:val="20"/>
                  </w:rPr>
                </w:rPrChange>
              </w:rPr>
            </w:pPr>
            <w:r w:rsidRPr="00103E3B">
              <w:rPr>
                <w:rFonts w:eastAsia="Times New Roman"/>
                <w:color w:val="000000"/>
                <w:sz w:val="24"/>
                <w:szCs w:val="20"/>
                <w:rPrChange w:id="42" w:author="Debra Sykes" w:date="2012-05-29T11:58:00Z">
                  <w:rPr>
                    <w:rFonts w:eastAsia="Times New Roman"/>
                    <w:color w:val="000000"/>
                    <w:szCs w:val="20"/>
                  </w:rPr>
                </w:rPrChange>
              </w:rPr>
              <w:t>1.5 - 1.8%</w:t>
            </w:r>
          </w:p>
        </w:tc>
        <w:tc>
          <w:tcPr>
            <w:tcW w:w="1340" w:type="dxa"/>
            <w:tcBorders>
              <w:top w:val="single" w:sz="4" w:space="0" w:color="auto"/>
              <w:left w:val="single" w:sz="4" w:space="0" w:color="auto"/>
              <w:bottom w:val="dashed"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43" w:author="Debra Sykes" w:date="2012-05-29T11:58:00Z">
                  <w:rPr>
                    <w:rFonts w:eastAsia="Times New Roman"/>
                    <w:color w:val="000000"/>
                    <w:szCs w:val="20"/>
                  </w:rPr>
                </w:rPrChange>
              </w:rPr>
            </w:pPr>
            <w:r w:rsidRPr="00103E3B">
              <w:rPr>
                <w:rFonts w:eastAsia="Times New Roman"/>
                <w:color w:val="000000"/>
                <w:sz w:val="24"/>
                <w:szCs w:val="20"/>
                <w:rPrChange w:id="44" w:author="Debra Sykes" w:date="2012-05-29T11:58:00Z">
                  <w:rPr>
                    <w:rFonts w:eastAsia="Times New Roman"/>
                    <w:color w:val="000000"/>
                    <w:szCs w:val="20"/>
                  </w:rPr>
                </w:rPrChange>
              </w:rPr>
              <w:t>3</w:t>
            </w:r>
          </w:p>
        </w:tc>
      </w:tr>
      <w:tr w:rsidR="00D80132" w:rsidRPr="00F04253">
        <w:trPr>
          <w:trHeight w:val="427"/>
          <w:jc w:val="center"/>
        </w:trPr>
        <w:tc>
          <w:tcPr>
            <w:tcW w:w="1970" w:type="dxa"/>
            <w:vMerge/>
            <w:tcBorders>
              <w:top w:val="single" w:sz="4" w:space="0" w:color="auto"/>
              <w:left w:val="single" w:sz="4" w:space="0" w:color="auto"/>
              <w:bottom w:val="single" w:sz="4" w:space="0" w:color="auto"/>
              <w:right w:val="single" w:sz="4" w:space="0" w:color="auto"/>
            </w:tcBorders>
            <w:vAlign w:val="center"/>
          </w:tcPr>
          <w:p w:rsidR="00D80132" w:rsidRPr="00F04253" w:rsidRDefault="00D80132">
            <w:pPr>
              <w:spacing w:after="0" w:line="240" w:lineRule="auto"/>
              <w:rPr>
                <w:rFonts w:eastAsia="Times New Roman"/>
                <w:color w:val="000000"/>
                <w:szCs w:val="20"/>
              </w:rPr>
            </w:pPr>
          </w:p>
        </w:tc>
        <w:tc>
          <w:tcPr>
            <w:tcW w:w="4020" w:type="dxa"/>
            <w:tcBorders>
              <w:top w:val="dashed"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45" w:author="Debra Sykes" w:date="2012-05-29T11:58:00Z">
                  <w:rPr>
                    <w:rFonts w:eastAsia="Times New Roman"/>
                    <w:color w:val="000000"/>
                    <w:szCs w:val="20"/>
                  </w:rPr>
                </w:rPrChange>
              </w:rPr>
            </w:pPr>
            <w:r w:rsidRPr="00103E3B">
              <w:rPr>
                <w:rFonts w:eastAsia="Times New Roman"/>
                <w:color w:val="000000"/>
                <w:sz w:val="24"/>
                <w:szCs w:val="20"/>
                <w:rPrChange w:id="46" w:author="Debra Sykes" w:date="2012-05-29T11:58:00Z">
                  <w:rPr>
                    <w:rFonts w:eastAsia="Times New Roman"/>
                    <w:color w:val="000000"/>
                    <w:szCs w:val="20"/>
                  </w:rPr>
                </w:rPrChange>
              </w:rPr>
              <w:t>1.0 - 1.4%</w:t>
            </w:r>
          </w:p>
        </w:tc>
        <w:tc>
          <w:tcPr>
            <w:tcW w:w="1340" w:type="dxa"/>
            <w:tcBorders>
              <w:top w:val="dashed"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47" w:author="Debra Sykes" w:date="2012-05-29T11:58:00Z">
                  <w:rPr>
                    <w:rFonts w:eastAsia="Times New Roman"/>
                    <w:color w:val="000000"/>
                    <w:szCs w:val="20"/>
                  </w:rPr>
                </w:rPrChange>
              </w:rPr>
            </w:pPr>
            <w:r w:rsidRPr="00103E3B">
              <w:rPr>
                <w:rFonts w:eastAsia="Times New Roman"/>
                <w:color w:val="000000"/>
                <w:sz w:val="24"/>
                <w:szCs w:val="20"/>
                <w:rPrChange w:id="48" w:author="Debra Sykes" w:date="2012-05-29T11:58:00Z">
                  <w:rPr>
                    <w:rFonts w:eastAsia="Times New Roman"/>
                    <w:color w:val="000000"/>
                    <w:szCs w:val="20"/>
                  </w:rPr>
                </w:rPrChange>
              </w:rPr>
              <w:t>2</w:t>
            </w:r>
          </w:p>
        </w:tc>
      </w:tr>
      <w:tr w:rsidR="00D80132" w:rsidRPr="00F04253">
        <w:trPr>
          <w:trHeight w:val="427"/>
          <w:jc w:val="center"/>
        </w:trPr>
        <w:tc>
          <w:tcPr>
            <w:tcW w:w="1970" w:type="dxa"/>
            <w:vMerge w:val="restart"/>
            <w:tcBorders>
              <w:top w:val="single" w:sz="4" w:space="0" w:color="auto"/>
              <w:left w:val="single" w:sz="4" w:space="0" w:color="auto"/>
              <w:bottom w:val="single" w:sz="4" w:space="0" w:color="auto"/>
              <w:right w:val="single" w:sz="4" w:space="0" w:color="auto"/>
            </w:tcBorders>
            <w:noWrap/>
            <w:vAlign w:val="center"/>
          </w:tcPr>
          <w:p w:rsidR="00D80132" w:rsidRPr="00F04253" w:rsidRDefault="00D80132">
            <w:pPr>
              <w:spacing w:after="0" w:line="240" w:lineRule="auto"/>
              <w:jc w:val="center"/>
              <w:rPr>
                <w:rFonts w:eastAsia="Times New Roman"/>
                <w:color w:val="000000"/>
                <w:szCs w:val="20"/>
              </w:rPr>
            </w:pPr>
            <w:r w:rsidRPr="00F04253">
              <w:rPr>
                <w:rFonts w:eastAsia="Times New Roman"/>
                <w:color w:val="000000"/>
                <w:szCs w:val="20"/>
              </w:rPr>
              <w:t>Ineffective</w:t>
            </w:r>
          </w:p>
        </w:tc>
        <w:tc>
          <w:tcPr>
            <w:tcW w:w="4020" w:type="dxa"/>
            <w:tcBorders>
              <w:top w:val="single" w:sz="4" w:space="0" w:color="auto"/>
              <w:left w:val="single" w:sz="4" w:space="0" w:color="auto"/>
              <w:bottom w:val="dashed"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49" w:author="Debra Sykes" w:date="2012-05-29T11:58:00Z">
                  <w:rPr>
                    <w:rFonts w:eastAsia="Times New Roman"/>
                    <w:color w:val="000000"/>
                    <w:szCs w:val="20"/>
                  </w:rPr>
                </w:rPrChange>
              </w:rPr>
            </w:pPr>
            <w:r w:rsidRPr="00103E3B">
              <w:rPr>
                <w:rFonts w:eastAsia="Times New Roman"/>
                <w:color w:val="000000"/>
                <w:sz w:val="24"/>
                <w:szCs w:val="20"/>
                <w:rPrChange w:id="50" w:author="Debra Sykes" w:date="2012-05-29T11:58:00Z">
                  <w:rPr>
                    <w:rFonts w:eastAsia="Times New Roman"/>
                    <w:color w:val="000000"/>
                    <w:szCs w:val="20"/>
                  </w:rPr>
                </w:rPrChange>
              </w:rPr>
              <w:t>0.5 - 0.9%</w:t>
            </w:r>
          </w:p>
        </w:tc>
        <w:tc>
          <w:tcPr>
            <w:tcW w:w="1340" w:type="dxa"/>
            <w:tcBorders>
              <w:top w:val="single" w:sz="4" w:space="0" w:color="auto"/>
              <w:left w:val="single" w:sz="4" w:space="0" w:color="auto"/>
              <w:bottom w:val="dashed"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51" w:author="Debra Sykes" w:date="2012-05-29T11:58:00Z">
                  <w:rPr>
                    <w:rFonts w:eastAsia="Times New Roman"/>
                    <w:color w:val="000000"/>
                    <w:szCs w:val="20"/>
                  </w:rPr>
                </w:rPrChange>
              </w:rPr>
            </w:pPr>
            <w:r w:rsidRPr="00103E3B">
              <w:rPr>
                <w:rFonts w:eastAsia="Times New Roman"/>
                <w:color w:val="000000"/>
                <w:sz w:val="24"/>
                <w:szCs w:val="20"/>
                <w:rPrChange w:id="52" w:author="Debra Sykes" w:date="2012-05-29T11:58:00Z">
                  <w:rPr>
                    <w:rFonts w:eastAsia="Times New Roman"/>
                    <w:color w:val="000000"/>
                    <w:szCs w:val="20"/>
                  </w:rPr>
                </w:rPrChange>
              </w:rPr>
              <w:t>1</w:t>
            </w:r>
          </w:p>
        </w:tc>
      </w:tr>
      <w:tr w:rsidR="00D80132" w:rsidRPr="00F04253">
        <w:trPr>
          <w:trHeight w:val="427"/>
          <w:jc w:val="center"/>
        </w:trPr>
        <w:tc>
          <w:tcPr>
            <w:tcW w:w="1970" w:type="dxa"/>
            <w:vMerge/>
            <w:tcBorders>
              <w:top w:val="single" w:sz="4" w:space="0" w:color="auto"/>
              <w:left w:val="single" w:sz="4" w:space="0" w:color="auto"/>
              <w:bottom w:val="single" w:sz="4" w:space="0" w:color="auto"/>
              <w:right w:val="single" w:sz="4" w:space="0" w:color="auto"/>
            </w:tcBorders>
            <w:vAlign w:val="center"/>
          </w:tcPr>
          <w:p w:rsidR="00D80132" w:rsidRPr="00F04253" w:rsidRDefault="00D80132">
            <w:pPr>
              <w:spacing w:after="0" w:line="240" w:lineRule="auto"/>
              <w:rPr>
                <w:rFonts w:eastAsia="Times New Roman"/>
                <w:color w:val="000000"/>
                <w:szCs w:val="20"/>
              </w:rPr>
            </w:pPr>
          </w:p>
        </w:tc>
        <w:tc>
          <w:tcPr>
            <w:tcW w:w="4020" w:type="dxa"/>
            <w:tcBorders>
              <w:top w:val="dashed"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53" w:author="Debra Sykes" w:date="2012-05-29T11:58:00Z">
                  <w:rPr>
                    <w:rFonts w:eastAsia="Times New Roman"/>
                    <w:color w:val="000000"/>
                    <w:szCs w:val="20"/>
                  </w:rPr>
                </w:rPrChange>
              </w:rPr>
            </w:pPr>
            <w:r w:rsidRPr="00103E3B">
              <w:rPr>
                <w:rFonts w:eastAsia="Times New Roman"/>
                <w:color w:val="000000"/>
                <w:sz w:val="24"/>
                <w:szCs w:val="20"/>
                <w:rPrChange w:id="54" w:author="Debra Sykes" w:date="2012-05-29T11:58:00Z">
                  <w:rPr>
                    <w:rFonts w:eastAsia="Times New Roman"/>
                    <w:color w:val="000000"/>
                    <w:szCs w:val="20"/>
                  </w:rPr>
                </w:rPrChange>
              </w:rPr>
              <w:t>0 - 0.4%</w:t>
            </w:r>
          </w:p>
        </w:tc>
        <w:tc>
          <w:tcPr>
            <w:tcW w:w="1340" w:type="dxa"/>
            <w:tcBorders>
              <w:top w:val="dashed" w:sz="4" w:space="0" w:color="auto"/>
              <w:left w:val="single" w:sz="4" w:space="0" w:color="auto"/>
              <w:bottom w:val="single" w:sz="4" w:space="0" w:color="auto"/>
              <w:right w:val="single" w:sz="4" w:space="0" w:color="auto"/>
            </w:tcBorders>
            <w:noWrap/>
            <w:vAlign w:val="center"/>
          </w:tcPr>
          <w:p w:rsidR="00D80132" w:rsidRPr="00FE5672" w:rsidRDefault="00103E3B">
            <w:pPr>
              <w:tabs>
                <w:tab w:val="center" w:pos="4680"/>
                <w:tab w:val="right" w:pos="9360"/>
              </w:tabs>
              <w:spacing w:after="0" w:line="240" w:lineRule="auto"/>
              <w:jc w:val="center"/>
              <w:rPr>
                <w:rFonts w:eastAsia="Times New Roman"/>
                <w:color w:val="000000"/>
                <w:sz w:val="24"/>
                <w:szCs w:val="20"/>
                <w:rPrChange w:id="55" w:author="Debra Sykes" w:date="2012-05-29T11:58:00Z">
                  <w:rPr>
                    <w:rFonts w:eastAsia="Times New Roman"/>
                    <w:color w:val="000000"/>
                    <w:szCs w:val="20"/>
                  </w:rPr>
                </w:rPrChange>
              </w:rPr>
            </w:pPr>
            <w:r w:rsidRPr="00103E3B">
              <w:rPr>
                <w:rFonts w:eastAsia="Times New Roman"/>
                <w:color w:val="000000"/>
                <w:sz w:val="24"/>
                <w:szCs w:val="20"/>
                <w:rPrChange w:id="56" w:author="Debra Sykes" w:date="2012-05-29T11:58:00Z">
                  <w:rPr>
                    <w:rFonts w:eastAsia="Times New Roman"/>
                    <w:color w:val="000000"/>
                    <w:szCs w:val="20"/>
                  </w:rPr>
                </w:rPrChange>
              </w:rPr>
              <w:t>0</w:t>
            </w:r>
          </w:p>
        </w:tc>
      </w:tr>
    </w:tbl>
    <w:p w:rsidR="005D2064" w:rsidRDefault="005D2064" w:rsidP="00D80132">
      <w:pPr>
        <w:numPr>
          <w:ins w:id="57" w:author="Debra Sykes" w:date="2012-05-29T15:25:00Z"/>
        </w:numPr>
        <w:spacing w:before="240" w:line="360" w:lineRule="auto"/>
        <w:rPr>
          <w:ins w:id="58" w:author="Debra Sykes" w:date="2012-05-29T15:25:00Z"/>
          <w:b/>
          <w:color w:val="FF0000"/>
          <w:sz w:val="24"/>
          <w:szCs w:val="24"/>
          <w:u w:val="single"/>
        </w:rPr>
      </w:pPr>
    </w:p>
    <w:p w:rsidR="005D2064" w:rsidDel="00304859" w:rsidRDefault="005D2064" w:rsidP="00D80132">
      <w:pPr>
        <w:numPr>
          <w:ins w:id="59" w:author="Debra Sykes" w:date="2012-05-29T15:25:00Z"/>
        </w:numPr>
        <w:spacing w:before="240" w:line="360" w:lineRule="auto"/>
        <w:rPr>
          <w:ins w:id="60" w:author="Debra Sykes" w:date="2012-05-29T15:25:00Z"/>
          <w:del w:id="61" w:author="BTF Office" w:date="2012-05-29T15:56:00Z"/>
          <w:b/>
          <w:color w:val="FF0000"/>
          <w:sz w:val="24"/>
          <w:szCs w:val="24"/>
          <w:u w:val="single"/>
        </w:rPr>
      </w:pPr>
    </w:p>
    <w:p w:rsidR="00E77491" w:rsidDel="005D2064" w:rsidRDefault="008D25B9" w:rsidP="00D80132">
      <w:pPr>
        <w:spacing w:before="240" w:line="360" w:lineRule="auto"/>
        <w:rPr>
          <w:del w:id="62" w:author="Debra Sykes" w:date="2012-05-29T15:26:00Z"/>
          <w:sz w:val="20"/>
          <w:szCs w:val="20"/>
        </w:rPr>
      </w:pPr>
      <w:ins w:id="63" w:author="Debra Sykes" w:date="2012-05-29T15:33:00Z">
        <w:r>
          <w:rPr>
            <w:b/>
            <w:color w:val="FF0000"/>
            <w:sz w:val="24"/>
            <w:szCs w:val="24"/>
            <w:u w:val="single"/>
          </w:rPr>
          <w:t xml:space="preserve">Improved chart proposed by BTF and agreed to by District </w:t>
        </w:r>
      </w:ins>
    </w:p>
    <w:p w:rsidR="00D80132" w:rsidRPr="00D80132" w:rsidRDefault="00D80132" w:rsidP="00D80132">
      <w:pPr>
        <w:spacing w:before="240" w:line="360" w:lineRule="auto"/>
        <w:rPr>
          <w:sz w:val="20"/>
          <w:szCs w:val="20"/>
        </w:rPr>
      </w:pPr>
    </w:p>
    <w:tbl>
      <w:tblPr>
        <w:tblW w:w="7555" w:type="dxa"/>
        <w:jc w:val="center"/>
        <w:tblInd w:w="-4" w:type="dxa"/>
        <w:tblLook w:val="04A0" w:firstRow="1" w:lastRow="0" w:firstColumn="1" w:lastColumn="0" w:noHBand="0" w:noVBand="1"/>
        <w:tblPrChange w:id="64" w:author="Debra Sykes" w:date="2012-05-29T14:01:00Z">
          <w:tblPr>
            <w:tblW w:w="7460" w:type="dxa"/>
            <w:jc w:val="center"/>
            <w:tblInd w:w="91" w:type="dxa"/>
            <w:tblLook w:val="04A0" w:firstRow="1" w:lastRow="0" w:firstColumn="1" w:lastColumn="0" w:noHBand="0" w:noVBand="1"/>
          </w:tblPr>
        </w:tblPrChange>
      </w:tblPr>
      <w:tblGrid>
        <w:gridCol w:w="2195"/>
        <w:gridCol w:w="4020"/>
        <w:gridCol w:w="1340"/>
        <w:tblGridChange w:id="65">
          <w:tblGrid>
            <w:gridCol w:w="91"/>
            <w:gridCol w:w="2009"/>
            <w:gridCol w:w="91"/>
            <w:gridCol w:w="3929"/>
            <w:gridCol w:w="91"/>
            <w:gridCol w:w="1249"/>
            <w:gridCol w:w="91"/>
          </w:tblGrid>
        </w:tblGridChange>
      </w:tblGrid>
      <w:tr w:rsidR="00D80132" w:rsidRPr="00F04253">
        <w:trPr>
          <w:trHeight w:val="765"/>
          <w:jc w:val="center"/>
          <w:trPrChange w:id="66" w:author="Debra Sykes" w:date="2012-05-29T14:01:00Z">
            <w:trPr>
              <w:gridBefore w:val="1"/>
              <w:trHeight w:val="1155"/>
              <w:jc w:val="center"/>
            </w:trPr>
          </w:trPrChange>
        </w:trPr>
        <w:tc>
          <w:tcPr>
            <w:tcW w:w="2195" w:type="dxa"/>
            <w:tcBorders>
              <w:top w:val="single" w:sz="18" w:space="0" w:color="auto"/>
              <w:left w:val="single" w:sz="18" w:space="0" w:color="auto"/>
              <w:bottom w:val="single" w:sz="18" w:space="0" w:color="auto"/>
              <w:right w:val="single" w:sz="18" w:space="0" w:color="auto"/>
            </w:tcBorders>
            <w:noWrap/>
            <w:vAlign w:val="center"/>
            <w:tcPrChange w:id="67" w:author="Debra Sykes" w:date="2012-05-29T14:01:00Z">
              <w:tcPr>
                <w:tcW w:w="2100" w:type="dxa"/>
                <w:gridSpan w:val="2"/>
                <w:tcBorders>
                  <w:top w:val="single" w:sz="4" w:space="0" w:color="auto"/>
                  <w:left w:val="single" w:sz="4" w:space="0" w:color="auto"/>
                  <w:bottom w:val="single" w:sz="8" w:space="0" w:color="auto"/>
                  <w:right w:val="single" w:sz="4" w:space="0" w:color="auto"/>
                </w:tcBorders>
                <w:noWrap/>
                <w:vAlign w:val="center"/>
              </w:tcPr>
            </w:tcPrChange>
          </w:tcPr>
          <w:p w:rsidR="00D80132" w:rsidRPr="009A1EA7" w:rsidRDefault="00103E3B">
            <w:pPr>
              <w:spacing w:after="0" w:line="240" w:lineRule="auto"/>
              <w:jc w:val="center"/>
              <w:rPr>
                <w:rFonts w:eastAsia="Times New Roman"/>
                <w:b/>
                <w:bCs/>
                <w:color w:val="000000"/>
                <w:sz w:val="24"/>
                <w:szCs w:val="20"/>
                <w:highlight w:val="yellow"/>
              </w:rPr>
            </w:pPr>
            <w:r w:rsidRPr="00103E3B">
              <w:rPr>
                <w:rFonts w:eastAsia="Times New Roman"/>
                <w:b/>
                <w:bCs/>
                <w:color w:val="000000"/>
                <w:sz w:val="24"/>
                <w:szCs w:val="20"/>
                <w:rPrChange w:id="68" w:author="Debra Sykes" w:date="2012-05-29T15:43:00Z">
                  <w:rPr>
                    <w:rFonts w:eastAsia="Times New Roman"/>
                    <w:b/>
                    <w:bCs/>
                    <w:color w:val="000000"/>
                    <w:sz w:val="24"/>
                    <w:szCs w:val="20"/>
                    <w:highlight w:val="yellow"/>
                  </w:rPr>
                </w:rPrChange>
              </w:rPr>
              <w:t xml:space="preserve">Level </w:t>
            </w:r>
          </w:p>
        </w:tc>
        <w:tc>
          <w:tcPr>
            <w:tcW w:w="4020" w:type="dxa"/>
            <w:tcBorders>
              <w:top w:val="single" w:sz="18" w:space="0" w:color="auto"/>
              <w:left w:val="single" w:sz="18" w:space="0" w:color="auto"/>
              <w:bottom w:val="single" w:sz="18" w:space="0" w:color="auto"/>
              <w:right w:val="single" w:sz="18" w:space="0" w:color="auto"/>
            </w:tcBorders>
            <w:vAlign w:val="center"/>
            <w:tcPrChange w:id="69" w:author="Debra Sykes" w:date="2012-05-29T14:01:00Z">
              <w:tcPr>
                <w:tcW w:w="4020" w:type="dxa"/>
                <w:gridSpan w:val="2"/>
                <w:tcBorders>
                  <w:top w:val="single" w:sz="4" w:space="0" w:color="auto"/>
                  <w:left w:val="nil"/>
                  <w:bottom w:val="single" w:sz="4" w:space="0" w:color="auto"/>
                  <w:right w:val="single" w:sz="4" w:space="0" w:color="auto"/>
                </w:tcBorders>
                <w:vAlign w:val="center"/>
              </w:tcPr>
            </w:tcPrChange>
          </w:tcPr>
          <w:p w:rsidR="00D80132" w:rsidRPr="00AC0BE9" w:rsidRDefault="00103E3B">
            <w:pPr>
              <w:tabs>
                <w:tab w:val="center" w:pos="4680"/>
                <w:tab w:val="right" w:pos="9360"/>
              </w:tabs>
              <w:spacing w:after="0" w:line="240" w:lineRule="auto"/>
              <w:jc w:val="center"/>
              <w:rPr>
                <w:rFonts w:eastAsia="Times New Roman"/>
                <w:b/>
                <w:bCs/>
                <w:color w:val="000000"/>
                <w:sz w:val="20"/>
                <w:szCs w:val="20"/>
                <w:rPrChange w:id="70" w:author="Debra Sykes" w:date="2012-05-29T15:43:00Z">
                  <w:rPr>
                    <w:rFonts w:eastAsia="Times New Roman"/>
                    <w:b/>
                    <w:bCs/>
                    <w:color w:val="000000"/>
                    <w:sz w:val="20"/>
                    <w:szCs w:val="20"/>
                    <w:highlight w:val="yellow"/>
                  </w:rPr>
                </w:rPrChange>
              </w:rPr>
            </w:pPr>
            <w:r w:rsidRPr="00103E3B">
              <w:rPr>
                <w:rFonts w:eastAsia="Times New Roman"/>
                <w:b/>
                <w:bCs/>
                <w:color w:val="000000"/>
                <w:sz w:val="20"/>
                <w:szCs w:val="20"/>
                <w:rPrChange w:id="71" w:author="Debra Sykes" w:date="2012-05-29T15:43:00Z">
                  <w:rPr>
                    <w:rFonts w:eastAsia="Times New Roman"/>
                    <w:b/>
                    <w:bCs/>
                    <w:color w:val="000000"/>
                    <w:sz w:val="24"/>
                    <w:szCs w:val="20"/>
                    <w:highlight w:val="yellow"/>
                  </w:rPr>
                </w:rPrChange>
              </w:rPr>
              <w:t xml:space="preserve">School-wide increase in % of students receiving 5 course credits towards graduation </w:t>
            </w:r>
          </w:p>
        </w:tc>
        <w:tc>
          <w:tcPr>
            <w:tcW w:w="1340" w:type="dxa"/>
            <w:tcBorders>
              <w:top w:val="single" w:sz="18" w:space="0" w:color="auto"/>
              <w:left w:val="single" w:sz="18" w:space="0" w:color="auto"/>
              <w:bottom w:val="single" w:sz="18" w:space="0" w:color="auto"/>
              <w:right w:val="single" w:sz="18" w:space="0" w:color="auto"/>
            </w:tcBorders>
            <w:noWrap/>
            <w:vAlign w:val="center"/>
            <w:tcPrChange w:id="72" w:author="Debra Sykes" w:date="2012-05-29T14:01:00Z">
              <w:tcPr>
                <w:tcW w:w="1340" w:type="dxa"/>
                <w:gridSpan w:val="2"/>
                <w:tcBorders>
                  <w:top w:val="single" w:sz="4" w:space="0" w:color="auto"/>
                  <w:left w:val="nil"/>
                  <w:bottom w:val="single" w:sz="4" w:space="0" w:color="auto"/>
                  <w:right w:val="single" w:sz="4" w:space="0" w:color="auto"/>
                </w:tcBorders>
                <w:noWrap/>
                <w:vAlign w:val="center"/>
              </w:tcPr>
            </w:tcPrChange>
          </w:tcPr>
          <w:p w:rsidR="00D80132" w:rsidRPr="00AC0BE9" w:rsidRDefault="00103E3B">
            <w:pPr>
              <w:tabs>
                <w:tab w:val="center" w:pos="4680"/>
                <w:tab w:val="right" w:pos="9360"/>
              </w:tabs>
              <w:spacing w:after="0" w:line="240" w:lineRule="auto"/>
              <w:jc w:val="center"/>
              <w:rPr>
                <w:rFonts w:eastAsia="Times New Roman"/>
                <w:b/>
                <w:bCs/>
                <w:color w:val="000000"/>
                <w:sz w:val="20"/>
                <w:szCs w:val="20"/>
                <w:rPrChange w:id="73" w:author="Debra Sykes" w:date="2012-05-29T15:43:00Z">
                  <w:rPr>
                    <w:rFonts w:eastAsia="Times New Roman"/>
                    <w:b/>
                    <w:bCs/>
                    <w:color w:val="000000"/>
                    <w:sz w:val="24"/>
                    <w:szCs w:val="20"/>
                    <w:highlight w:val="yellow"/>
                  </w:rPr>
                </w:rPrChange>
              </w:rPr>
            </w:pPr>
            <w:r w:rsidRPr="00103E3B">
              <w:rPr>
                <w:rFonts w:eastAsia="Times New Roman"/>
                <w:b/>
                <w:bCs/>
                <w:color w:val="000000"/>
                <w:sz w:val="20"/>
                <w:szCs w:val="20"/>
                <w:rPrChange w:id="74" w:author="Debra Sykes" w:date="2012-05-29T15:43:00Z">
                  <w:rPr>
                    <w:rFonts w:eastAsia="Times New Roman"/>
                    <w:b/>
                    <w:bCs/>
                    <w:color w:val="000000"/>
                    <w:sz w:val="24"/>
                    <w:szCs w:val="20"/>
                    <w:highlight w:val="yellow"/>
                  </w:rPr>
                </w:rPrChange>
              </w:rPr>
              <w:t>Points</w:t>
            </w:r>
          </w:p>
        </w:tc>
      </w:tr>
      <w:tr w:rsidR="0007253E" w:rsidRPr="00F04253">
        <w:trPr>
          <w:trHeight w:val="225"/>
          <w:jc w:val="center"/>
          <w:trPrChange w:id="75" w:author="Debra Sykes" w:date="2012-05-29T14:01:00Z">
            <w:trPr>
              <w:gridBefore w:val="1"/>
              <w:trHeight w:val="360"/>
              <w:jc w:val="center"/>
            </w:trPr>
          </w:trPrChange>
        </w:trPr>
        <w:tc>
          <w:tcPr>
            <w:tcW w:w="2195" w:type="dxa"/>
            <w:vMerge w:val="restart"/>
            <w:tcBorders>
              <w:top w:val="single" w:sz="18" w:space="0" w:color="auto"/>
              <w:left w:val="single" w:sz="18" w:space="0" w:color="auto"/>
              <w:right w:val="single" w:sz="18" w:space="0" w:color="auto"/>
            </w:tcBorders>
            <w:noWrap/>
            <w:vAlign w:val="center"/>
            <w:tcPrChange w:id="76" w:author="Debra Sykes" w:date="2012-05-29T14:01:00Z">
              <w:tcPr>
                <w:tcW w:w="2100" w:type="dxa"/>
                <w:gridSpan w:val="2"/>
                <w:vMerge w:val="restart"/>
                <w:tcBorders>
                  <w:top w:val="nil"/>
                  <w:left w:val="single" w:sz="4" w:space="0" w:color="auto"/>
                  <w:right w:val="single" w:sz="4" w:space="0" w:color="auto"/>
                </w:tcBorders>
                <w:noWrap/>
                <w:vAlign w:val="center"/>
              </w:tcPr>
            </w:tcPrChange>
          </w:tcPr>
          <w:p w:rsidR="0007253E" w:rsidRPr="009A1EA7" w:rsidRDefault="00103E3B">
            <w:pPr>
              <w:spacing w:after="0" w:line="240" w:lineRule="auto"/>
              <w:jc w:val="center"/>
              <w:rPr>
                <w:rFonts w:eastAsia="Times New Roman"/>
                <w:color w:val="000000"/>
                <w:sz w:val="24"/>
                <w:szCs w:val="20"/>
                <w:highlight w:val="yellow"/>
                <w:rPrChange w:id="77" w:author="Debra Sykes" w:date="2012-05-29T13:50:00Z">
                  <w:rPr>
                    <w:rFonts w:eastAsia="Times New Roman"/>
                    <w:color w:val="000000"/>
                    <w:szCs w:val="20"/>
                    <w:highlight w:val="yellow"/>
                  </w:rPr>
                </w:rPrChange>
              </w:rPr>
            </w:pPr>
            <w:r w:rsidRPr="00103E3B">
              <w:rPr>
                <w:rFonts w:eastAsia="Times New Roman"/>
                <w:color w:val="000000"/>
                <w:sz w:val="24"/>
                <w:szCs w:val="20"/>
                <w:rPrChange w:id="78" w:author="Debra Sykes" w:date="2012-05-29T15:43:00Z">
                  <w:rPr>
                    <w:rFonts w:eastAsia="Times New Roman"/>
                    <w:color w:val="000000"/>
                    <w:szCs w:val="20"/>
                    <w:highlight w:val="yellow"/>
                  </w:rPr>
                </w:rPrChange>
              </w:rPr>
              <w:t>Highly Effective</w:t>
            </w:r>
          </w:p>
        </w:tc>
        <w:tc>
          <w:tcPr>
            <w:tcW w:w="4020" w:type="dxa"/>
            <w:tcBorders>
              <w:top w:val="single" w:sz="18" w:space="0" w:color="auto"/>
              <w:left w:val="single" w:sz="18" w:space="0" w:color="auto"/>
              <w:right w:val="single" w:sz="18" w:space="0" w:color="auto"/>
            </w:tcBorders>
            <w:noWrap/>
            <w:vAlign w:val="center"/>
            <w:tcPrChange w:id="79" w:author="Debra Sykes" w:date="2012-05-29T14:01:00Z">
              <w:tcPr>
                <w:tcW w:w="4020" w:type="dxa"/>
                <w:gridSpan w:val="2"/>
                <w:tcBorders>
                  <w:top w:val="single" w:sz="4" w:space="0" w:color="auto"/>
                  <w:left w:val="single" w:sz="4" w:space="0" w:color="auto"/>
                  <w:bottom w:val="single" w:sz="4" w:space="0" w:color="auto"/>
                  <w:right w:val="single" w:sz="4" w:space="0" w:color="auto"/>
                </w:tcBorders>
                <w:noWrap/>
                <w:vAlign w:val="center"/>
              </w:tcPr>
            </w:tcPrChange>
          </w:tcPr>
          <w:p w:rsidR="0007253E" w:rsidRPr="00871C23" w:rsidRDefault="00103E3B">
            <w:pPr>
              <w:spacing w:after="0" w:line="240" w:lineRule="auto"/>
              <w:jc w:val="center"/>
              <w:rPr>
                <w:rFonts w:eastAsia="Times New Roman"/>
                <w:color w:val="000000"/>
                <w:sz w:val="24"/>
                <w:szCs w:val="20"/>
                <w:highlight w:val="yellow"/>
                <w:rPrChange w:id="80" w:author="Debra Sykes" w:date="2012-05-29T14:26:00Z">
                  <w:rPr>
                    <w:rFonts w:eastAsia="Times New Roman"/>
                    <w:color w:val="000000"/>
                    <w:szCs w:val="20"/>
                    <w:highlight w:val="yellow"/>
                  </w:rPr>
                </w:rPrChange>
              </w:rPr>
            </w:pPr>
            <w:r w:rsidRPr="00103E3B">
              <w:rPr>
                <w:rFonts w:eastAsia="Times New Roman"/>
                <w:color w:val="000000"/>
                <w:sz w:val="24"/>
                <w:szCs w:val="20"/>
                <w:highlight w:val="yellow"/>
                <w:u w:val="single"/>
                <w:rPrChange w:id="81" w:author="Debra Sykes" w:date="2012-05-29T14:26:00Z">
                  <w:rPr>
                    <w:rFonts w:eastAsia="Times New Roman"/>
                    <w:color w:val="000000"/>
                    <w:szCs w:val="20"/>
                    <w:highlight w:val="yellow"/>
                  </w:rPr>
                </w:rPrChange>
              </w:rPr>
              <w:t>&gt;</w:t>
            </w:r>
            <w:r w:rsidRPr="00103E3B">
              <w:rPr>
                <w:rFonts w:eastAsia="Times New Roman"/>
                <w:color w:val="000000"/>
                <w:sz w:val="24"/>
                <w:szCs w:val="20"/>
                <w:highlight w:val="yellow"/>
                <w:rPrChange w:id="82" w:author="Debra Sykes" w:date="2012-05-29T14:26:00Z">
                  <w:rPr>
                    <w:rFonts w:eastAsia="Times New Roman"/>
                    <w:color w:val="000000"/>
                    <w:szCs w:val="20"/>
                    <w:highlight w:val="yellow"/>
                  </w:rPr>
                </w:rPrChange>
              </w:rPr>
              <w:t>3.</w:t>
            </w:r>
            <w:ins w:id="83" w:author="Debra Sykes" w:date="2012-04-19T14:46:00Z">
              <w:r w:rsidRPr="00103E3B">
                <w:rPr>
                  <w:rFonts w:eastAsia="Times New Roman"/>
                  <w:color w:val="000000"/>
                  <w:sz w:val="24"/>
                  <w:szCs w:val="20"/>
                  <w:highlight w:val="yellow"/>
                  <w:rPrChange w:id="84" w:author="Debra Sykes" w:date="2012-05-29T14:26:00Z">
                    <w:rPr>
                      <w:rFonts w:eastAsia="Times New Roman"/>
                      <w:color w:val="000000"/>
                      <w:szCs w:val="20"/>
                      <w:highlight w:val="yellow"/>
                    </w:rPr>
                  </w:rPrChange>
                </w:rPr>
                <w:t>0</w:t>
              </w:r>
            </w:ins>
            <w:del w:id="85" w:author="Debra Sykes" w:date="2012-04-19T14:46:00Z">
              <w:r w:rsidRPr="00103E3B">
                <w:rPr>
                  <w:rFonts w:eastAsia="Times New Roman"/>
                  <w:color w:val="000000"/>
                  <w:sz w:val="24"/>
                  <w:szCs w:val="20"/>
                  <w:highlight w:val="yellow"/>
                  <w:rPrChange w:id="86" w:author="Debra Sykes" w:date="2012-05-29T14:26:00Z">
                    <w:rPr>
                      <w:rFonts w:eastAsia="Times New Roman"/>
                      <w:color w:val="000000"/>
                      <w:szCs w:val="20"/>
                      <w:highlight w:val="yellow"/>
                    </w:rPr>
                  </w:rPrChange>
                </w:rPr>
                <w:delText>3</w:delText>
              </w:r>
            </w:del>
            <w:r w:rsidRPr="00103E3B">
              <w:rPr>
                <w:rFonts w:eastAsia="Times New Roman"/>
                <w:color w:val="000000"/>
                <w:sz w:val="24"/>
                <w:szCs w:val="20"/>
                <w:highlight w:val="yellow"/>
                <w:rPrChange w:id="87" w:author="Debra Sykes" w:date="2012-05-29T14:26:00Z">
                  <w:rPr>
                    <w:rFonts w:eastAsia="Times New Roman"/>
                    <w:color w:val="000000"/>
                    <w:szCs w:val="20"/>
                    <w:highlight w:val="yellow"/>
                  </w:rPr>
                </w:rPrChange>
              </w:rPr>
              <w:t>%</w:t>
            </w:r>
          </w:p>
        </w:tc>
        <w:tc>
          <w:tcPr>
            <w:tcW w:w="1340" w:type="dxa"/>
            <w:tcBorders>
              <w:top w:val="single" w:sz="18" w:space="0" w:color="auto"/>
              <w:left w:val="single" w:sz="18" w:space="0" w:color="auto"/>
              <w:right w:val="single" w:sz="18" w:space="0" w:color="auto"/>
            </w:tcBorders>
            <w:noWrap/>
            <w:vAlign w:val="center"/>
            <w:tcPrChange w:id="88" w:author="Debra Sykes" w:date="2012-05-29T14:01:00Z">
              <w:tcPr>
                <w:tcW w:w="1340" w:type="dxa"/>
                <w:gridSpan w:val="2"/>
                <w:tcBorders>
                  <w:top w:val="single" w:sz="4" w:space="0" w:color="auto"/>
                  <w:left w:val="single" w:sz="4" w:space="0" w:color="auto"/>
                  <w:bottom w:val="single" w:sz="4" w:space="0" w:color="auto"/>
                  <w:right w:val="single" w:sz="4" w:space="0" w:color="auto"/>
                </w:tcBorders>
                <w:noWrap/>
                <w:vAlign w:val="center"/>
              </w:tcPr>
            </w:tcPrChange>
          </w:tcPr>
          <w:p w:rsidR="0007253E" w:rsidRPr="00871C23" w:rsidRDefault="00103E3B">
            <w:pPr>
              <w:spacing w:after="0" w:line="240" w:lineRule="auto"/>
              <w:jc w:val="center"/>
              <w:rPr>
                <w:rFonts w:eastAsia="Times New Roman"/>
                <w:color w:val="000000"/>
                <w:sz w:val="24"/>
                <w:szCs w:val="20"/>
                <w:highlight w:val="yellow"/>
                <w:rPrChange w:id="89" w:author="Debra Sykes" w:date="2012-05-29T14:26:00Z">
                  <w:rPr>
                    <w:rFonts w:eastAsia="Times New Roman"/>
                    <w:color w:val="000000"/>
                    <w:szCs w:val="20"/>
                    <w:highlight w:val="yellow"/>
                  </w:rPr>
                </w:rPrChange>
              </w:rPr>
            </w:pPr>
            <w:r w:rsidRPr="00103E3B">
              <w:rPr>
                <w:rFonts w:eastAsia="Times New Roman"/>
                <w:color w:val="000000"/>
                <w:sz w:val="24"/>
                <w:szCs w:val="20"/>
                <w:highlight w:val="yellow"/>
                <w:rPrChange w:id="90" w:author="Debra Sykes" w:date="2012-05-29T14:26:00Z">
                  <w:rPr>
                    <w:rFonts w:eastAsia="Times New Roman"/>
                    <w:color w:val="000000"/>
                    <w:szCs w:val="20"/>
                    <w:highlight w:val="yellow"/>
                  </w:rPr>
                </w:rPrChange>
              </w:rPr>
              <w:t>15</w:t>
            </w:r>
          </w:p>
        </w:tc>
      </w:tr>
      <w:tr w:rsidR="0007253E" w:rsidRPr="00F04253">
        <w:trPr>
          <w:trHeight w:val="252"/>
          <w:jc w:val="center"/>
          <w:trPrChange w:id="91" w:author="Debra Sykes" w:date="2012-05-29T14:01:00Z">
            <w:trPr>
              <w:gridBefore w:val="1"/>
              <w:trHeight w:val="360"/>
              <w:jc w:val="center"/>
            </w:trPr>
          </w:trPrChange>
        </w:trPr>
        <w:tc>
          <w:tcPr>
            <w:tcW w:w="2195" w:type="dxa"/>
            <w:vMerge/>
            <w:tcBorders>
              <w:left w:val="single" w:sz="18" w:space="0" w:color="auto"/>
              <w:right w:val="single" w:sz="18" w:space="0" w:color="auto"/>
            </w:tcBorders>
            <w:noWrap/>
            <w:vAlign w:val="center"/>
            <w:tcPrChange w:id="92" w:author="Debra Sykes" w:date="2012-05-29T14:01:00Z">
              <w:tcPr>
                <w:tcW w:w="2100" w:type="dxa"/>
                <w:gridSpan w:val="2"/>
                <w:vMerge/>
                <w:tcBorders>
                  <w:left w:val="single" w:sz="4" w:space="0" w:color="auto"/>
                  <w:right w:val="single" w:sz="4" w:space="0" w:color="auto"/>
                </w:tcBorders>
                <w:noWrap/>
                <w:vAlign w:val="center"/>
              </w:tcPr>
            </w:tcPrChange>
          </w:tcPr>
          <w:p w:rsidR="0007253E" w:rsidRPr="009A1EA7" w:rsidRDefault="0007253E">
            <w:pPr>
              <w:spacing w:after="0" w:line="240" w:lineRule="auto"/>
              <w:jc w:val="center"/>
              <w:rPr>
                <w:rFonts w:eastAsia="Times New Roman"/>
                <w:color w:val="000000"/>
                <w:sz w:val="24"/>
                <w:szCs w:val="20"/>
                <w:highlight w:val="yellow"/>
                <w:rPrChange w:id="93"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94" w:author="Debra Sykes" w:date="2012-05-29T14:01:00Z">
              <w:tcPr>
                <w:tcW w:w="4020" w:type="dxa"/>
                <w:gridSpan w:val="2"/>
                <w:tcBorders>
                  <w:top w:val="single" w:sz="4" w:space="0" w:color="auto"/>
                  <w:left w:val="single" w:sz="4" w:space="0" w:color="auto"/>
                  <w:bottom w:val="single" w:sz="4" w:space="0" w:color="auto"/>
                  <w:right w:val="single" w:sz="4" w:space="0" w:color="auto"/>
                </w:tcBorders>
                <w:noWrap/>
                <w:vAlign w:val="center"/>
              </w:tcPr>
            </w:tcPrChange>
          </w:tcPr>
          <w:p w:rsidR="0007253E" w:rsidRPr="00AC0BE9" w:rsidRDefault="00103E3B">
            <w:pPr>
              <w:spacing w:after="0" w:line="240" w:lineRule="auto"/>
              <w:jc w:val="center"/>
              <w:rPr>
                <w:rFonts w:eastAsia="Times New Roman"/>
                <w:color w:val="000000"/>
                <w:sz w:val="24"/>
                <w:szCs w:val="20"/>
                <w:highlight w:val="yellow"/>
                <w:rPrChange w:id="95" w:author="Debra Sykes" w:date="2012-05-29T15:39:00Z">
                  <w:rPr>
                    <w:rFonts w:eastAsia="Times New Roman"/>
                    <w:color w:val="000000"/>
                    <w:szCs w:val="20"/>
                    <w:highlight w:val="yellow"/>
                  </w:rPr>
                </w:rPrChange>
              </w:rPr>
            </w:pPr>
            <w:del w:id="96" w:author="Debra Sykes" w:date="2012-04-19T14:47:00Z">
              <w:r w:rsidRPr="00103E3B">
                <w:rPr>
                  <w:rFonts w:eastAsia="Times New Roman"/>
                  <w:color w:val="000000"/>
                  <w:sz w:val="24"/>
                  <w:szCs w:val="20"/>
                  <w:highlight w:val="yellow"/>
                  <w:rPrChange w:id="97" w:author="Debra Sykes" w:date="2012-05-29T15:39:00Z">
                    <w:rPr>
                      <w:rFonts w:eastAsia="Times New Roman"/>
                      <w:color w:val="000000"/>
                      <w:szCs w:val="20"/>
                      <w:highlight w:val="yellow"/>
                    </w:rPr>
                  </w:rPrChange>
                </w:rPr>
                <w:delText>3.2 – 3.29</w:delText>
              </w:r>
            </w:del>
            <w:ins w:id="98" w:author="Debra Sykes" w:date="2012-04-19T14:47:00Z">
              <w:r w:rsidRPr="00103E3B">
                <w:rPr>
                  <w:rFonts w:eastAsia="Times New Roman"/>
                  <w:color w:val="000000"/>
                  <w:sz w:val="24"/>
                  <w:szCs w:val="20"/>
                  <w:highlight w:val="yellow"/>
                  <w:rPrChange w:id="99" w:author="Debra Sykes" w:date="2012-05-29T15:39:00Z">
                    <w:rPr>
                      <w:rFonts w:eastAsia="Times New Roman"/>
                      <w:color w:val="000000"/>
                      <w:szCs w:val="20"/>
                      <w:highlight w:val="yellow"/>
                    </w:rPr>
                  </w:rPrChange>
                </w:rPr>
                <w:t>2.9 – 2.99</w:t>
              </w:r>
            </w:ins>
            <w:r w:rsidRPr="00103E3B">
              <w:rPr>
                <w:rFonts w:eastAsia="Times New Roman"/>
                <w:color w:val="000000"/>
                <w:sz w:val="24"/>
                <w:szCs w:val="20"/>
                <w:highlight w:val="yellow"/>
                <w:rPrChange w:id="100" w:author="Debra Sykes" w:date="2012-05-29T15:39:00Z">
                  <w:rPr>
                    <w:rFonts w:eastAsia="Times New Roman"/>
                    <w:color w:val="000000"/>
                    <w:szCs w:val="20"/>
                    <w:highlight w:val="yellow"/>
                  </w:rPr>
                </w:rPrChange>
              </w:rPr>
              <w:t>%</w:t>
            </w:r>
          </w:p>
        </w:tc>
        <w:tc>
          <w:tcPr>
            <w:tcW w:w="1340" w:type="dxa"/>
            <w:tcBorders>
              <w:left w:val="single" w:sz="18" w:space="0" w:color="auto"/>
              <w:right w:val="single" w:sz="18" w:space="0" w:color="auto"/>
            </w:tcBorders>
            <w:noWrap/>
            <w:vAlign w:val="center"/>
            <w:tcPrChange w:id="101" w:author="Debra Sykes" w:date="2012-05-29T14:01:00Z">
              <w:tcPr>
                <w:tcW w:w="1340" w:type="dxa"/>
                <w:gridSpan w:val="2"/>
                <w:tcBorders>
                  <w:top w:val="single" w:sz="4" w:space="0" w:color="auto"/>
                  <w:left w:val="single" w:sz="4" w:space="0" w:color="auto"/>
                  <w:bottom w:val="single" w:sz="4" w:space="0" w:color="auto"/>
                  <w:right w:val="single" w:sz="4" w:space="0" w:color="auto"/>
                </w:tcBorders>
                <w:noWrap/>
                <w:vAlign w:val="center"/>
              </w:tcPr>
            </w:tcPrChange>
          </w:tcPr>
          <w:p w:rsidR="0007253E" w:rsidRPr="00AC0BE9" w:rsidRDefault="00103E3B">
            <w:pPr>
              <w:spacing w:after="0" w:line="240" w:lineRule="auto"/>
              <w:jc w:val="center"/>
              <w:rPr>
                <w:rFonts w:eastAsia="Times New Roman"/>
                <w:color w:val="000000"/>
                <w:sz w:val="24"/>
                <w:szCs w:val="20"/>
                <w:highlight w:val="yellow"/>
                <w:rPrChange w:id="102" w:author="Debra Sykes" w:date="2012-05-29T15:39:00Z">
                  <w:rPr>
                    <w:rFonts w:eastAsia="Times New Roman"/>
                    <w:color w:val="000000"/>
                    <w:szCs w:val="20"/>
                    <w:highlight w:val="yellow"/>
                  </w:rPr>
                </w:rPrChange>
              </w:rPr>
            </w:pPr>
            <w:r w:rsidRPr="00103E3B">
              <w:rPr>
                <w:rFonts w:eastAsia="Times New Roman"/>
                <w:color w:val="000000"/>
                <w:sz w:val="24"/>
                <w:szCs w:val="20"/>
                <w:highlight w:val="yellow"/>
                <w:rPrChange w:id="103" w:author="Debra Sykes" w:date="2012-05-29T15:39:00Z">
                  <w:rPr>
                    <w:rFonts w:eastAsia="Times New Roman"/>
                    <w:color w:val="000000"/>
                    <w:szCs w:val="20"/>
                    <w:highlight w:val="yellow"/>
                  </w:rPr>
                </w:rPrChange>
              </w:rPr>
              <w:t>14</w:t>
            </w:r>
          </w:p>
        </w:tc>
      </w:tr>
      <w:tr w:rsidR="0007253E" w:rsidRPr="00F04253">
        <w:trPr>
          <w:trHeight w:val="261"/>
          <w:jc w:val="center"/>
          <w:trPrChange w:id="104" w:author="Debra Sykes" w:date="2012-05-29T14:01:00Z">
            <w:trPr>
              <w:gridBefore w:val="1"/>
              <w:trHeight w:val="360"/>
              <w:jc w:val="center"/>
            </w:trPr>
          </w:trPrChange>
        </w:trPr>
        <w:tc>
          <w:tcPr>
            <w:tcW w:w="2195" w:type="dxa"/>
            <w:vMerge/>
            <w:tcBorders>
              <w:left w:val="single" w:sz="18" w:space="0" w:color="auto"/>
              <w:bottom w:val="single" w:sz="18" w:space="0" w:color="auto"/>
              <w:right w:val="single" w:sz="18" w:space="0" w:color="auto"/>
            </w:tcBorders>
            <w:noWrap/>
            <w:vAlign w:val="center"/>
            <w:tcPrChange w:id="105" w:author="Debra Sykes" w:date="2012-05-29T14:01:00Z">
              <w:tcPr>
                <w:tcW w:w="2100" w:type="dxa"/>
                <w:gridSpan w:val="2"/>
                <w:vMerge/>
                <w:tcBorders>
                  <w:left w:val="single" w:sz="4" w:space="0" w:color="auto"/>
                  <w:bottom w:val="single" w:sz="4" w:space="0" w:color="auto"/>
                  <w:right w:val="single" w:sz="4" w:space="0" w:color="auto"/>
                </w:tcBorders>
                <w:noWrap/>
                <w:vAlign w:val="center"/>
              </w:tcPr>
            </w:tcPrChange>
          </w:tcPr>
          <w:p w:rsidR="0007253E" w:rsidRPr="009A1EA7" w:rsidRDefault="0007253E">
            <w:pPr>
              <w:spacing w:after="0" w:line="240" w:lineRule="auto"/>
              <w:jc w:val="center"/>
              <w:rPr>
                <w:rFonts w:eastAsia="Times New Roman"/>
                <w:color w:val="000000"/>
                <w:sz w:val="24"/>
                <w:szCs w:val="20"/>
                <w:highlight w:val="yellow"/>
                <w:rPrChange w:id="106" w:author="Debra Sykes" w:date="2012-05-29T13:50:00Z">
                  <w:rPr>
                    <w:rFonts w:eastAsia="Times New Roman"/>
                    <w:color w:val="000000"/>
                    <w:szCs w:val="20"/>
                    <w:highlight w:val="yellow"/>
                  </w:rPr>
                </w:rPrChange>
              </w:rPr>
            </w:pPr>
          </w:p>
        </w:tc>
        <w:tc>
          <w:tcPr>
            <w:tcW w:w="4020" w:type="dxa"/>
            <w:tcBorders>
              <w:left w:val="single" w:sz="18" w:space="0" w:color="auto"/>
              <w:bottom w:val="single" w:sz="18" w:space="0" w:color="auto"/>
              <w:right w:val="single" w:sz="18" w:space="0" w:color="auto"/>
            </w:tcBorders>
            <w:noWrap/>
            <w:vAlign w:val="center"/>
            <w:tcPrChange w:id="107" w:author="Debra Sykes" w:date="2012-05-29T14:01:00Z">
              <w:tcPr>
                <w:tcW w:w="4020" w:type="dxa"/>
                <w:gridSpan w:val="2"/>
                <w:tcBorders>
                  <w:top w:val="single" w:sz="4" w:space="0" w:color="auto"/>
                  <w:left w:val="nil"/>
                  <w:bottom w:val="single" w:sz="4" w:space="0" w:color="auto"/>
                  <w:right w:val="single" w:sz="4" w:space="0" w:color="auto"/>
                </w:tcBorders>
                <w:noWrap/>
                <w:vAlign w:val="center"/>
              </w:tcPr>
            </w:tcPrChange>
          </w:tcPr>
          <w:p w:rsidR="0007253E" w:rsidRPr="00AC0BE9" w:rsidRDefault="00103E3B" w:rsidP="00ED0A9A">
            <w:pPr>
              <w:spacing w:after="0" w:line="240" w:lineRule="auto"/>
              <w:jc w:val="center"/>
              <w:rPr>
                <w:rFonts w:eastAsia="Times New Roman"/>
                <w:color w:val="000000"/>
                <w:sz w:val="24"/>
                <w:szCs w:val="20"/>
                <w:highlight w:val="yellow"/>
                <w:rPrChange w:id="108" w:author="Debra Sykes" w:date="2012-05-29T15:39:00Z">
                  <w:rPr>
                    <w:rFonts w:eastAsia="Times New Roman"/>
                    <w:color w:val="000000"/>
                    <w:szCs w:val="20"/>
                    <w:highlight w:val="yellow"/>
                  </w:rPr>
                </w:rPrChange>
              </w:rPr>
            </w:pPr>
            <w:del w:id="109" w:author="Debra Sykes" w:date="2012-04-19T14:46:00Z">
              <w:r w:rsidRPr="00103E3B">
                <w:rPr>
                  <w:rFonts w:eastAsia="Times New Roman"/>
                  <w:color w:val="000000"/>
                  <w:sz w:val="24"/>
                  <w:szCs w:val="20"/>
                  <w:highlight w:val="yellow"/>
                  <w:rPrChange w:id="110" w:author="Debra Sykes" w:date="2012-05-29T15:39:00Z">
                    <w:rPr>
                      <w:rFonts w:eastAsia="Times New Roman"/>
                      <w:color w:val="000000"/>
                      <w:szCs w:val="20"/>
                      <w:highlight w:val="yellow"/>
                    </w:rPr>
                  </w:rPrChange>
                </w:rPr>
                <w:delText>3.0 – 3.19</w:delText>
              </w:r>
            </w:del>
            <w:ins w:id="111" w:author="Debra Sykes" w:date="2012-04-19T14:46:00Z">
              <w:r w:rsidRPr="00103E3B">
                <w:rPr>
                  <w:rFonts w:eastAsia="Times New Roman"/>
                  <w:color w:val="000000"/>
                  <w:sz w:val="24"/>
                  <w:szCs w:val="20"/>
                  <w:highlight w:val="yellow"/>
                  <w:rPrChange w:id="112" w:author="Debra Sykes" w:date="2012-05-29T15:39:00Z">
                    <w:rPr>
                      <w:rFonts w:eastAsia="Times New Roman"/>
                      <w:color w:val="000000"/>
                      <w:szCs w:val="20"/>
                      <w:highlight w:val="yellow"/>
                    </w:rPr>
                  </w:rPrChange>
                </w:rPr>
                <w:t>2.8 – 2.89</w:t>
              </w:r>
            </w:ins>
            <w:r w:rsidRPr="00103E3B">
              <w:rPr>
                <w:rFonts w:eastAsia="Times New Roman"/>
                <w:color w:val="000000"/>
                <w:sz w:val="24"/>
                <w:szCs w:val="20"/>
                <w:highlight w:val="yellow"/>
                <w:rPrChange w:id="113" w:author="Debra Sykes" w:date="2012-05-29T15:39:00Z">
                  <w:rPr>
                    <w:rFonts w:eastAsia="Times New Roman"/>
                    <w:color w:val="000000"/>
                    <w:szCs w:val="20"/>
                    <w:highlight w:val="yellow"/>
                  </w:rPr>
                </w:rPrChange>
              </w:rPr>
              <w:t>%</w:t>
            </w:r>
          </w:p>
        </w:tc>
        <w:tc>
          <w:tcPr>
            <w:tcW w:w="1340" w:type="dxa"/>
            <w:tcBorders>
              <w:left w:val="single" w:sz="18" w:space="0" w:color="auto"/>
              <w:bottom w:val="single" w:sz="18" w:space="0" w:color="auto"/>
              <w:right w:val="single" w:sz="18" w:space="0" w:color="auto"/>
            </w:tcBorders>
            <w:noWrap/>
            <w:vAlign w:val="center"/>
            <w:tcPrChange w:id="114" w:author="Debra Sykes" w:date="2012-05-29T14:01:00Z">
              <w:tcPr>
                <w:tcW w:w="1340" w:type="dxa"/>
                <w:gridSpan w:val="2"/>
                <w:tcBorders>
                  <w:top w:val="single" w:sz="4" w:space="0" w:color="auto"/>
                  <w:left w:val="nil"/>
                  <w:bottom w:val="single" w:sz="4" w:space="0" w:color="auto"/>
                  <w:right w:val="single" w:sz="4" w:space="0" w:color="auto"/>
                </w:tcBorders>
                <w:noWrap/>
                <w:vAlign w:val="center"/>
              </w:tcPr>
            </w:tcPrChange>
          </w:tcPr>
          <w:p w:rsidR="0007253E" w:rsidRPr="00AC0BE9" w:rsidRDefault="00103E3B">
            <w:pPr>
              <w:spacing w:after="0" w:line="240" w:lineRule="auto"/>
              <w:jc w:val="center"/>
              <w:rPr>
                <w:rFonts w:eastAsia="Times New Roman"/>
                <w:color w:val="000000"/>
                <w:sz w:val="24"/>
                <w:szCs w:val="20"/>
                <w:highlight w:val="yellow"/>
                <w:rPrChange w:id="115" w:author="Debra Sykes" w:date="2012-05-29T15:39:00Z">
                  <w:rPr>
                    <w:rFonts w:eastAsia="Times New Roman"/>
                    <w:color w:val="000000"/>
                    <w:szCs w:val="20"/>
                    <w:highlight w:val="yellow"/>
                  </w:rPr>
                </w:rPrChange>
              </w:rPr>
            </w:pPr>
            <w:r w:rsidRPr="00103E3B">
              <w:rPr>
                <w:rFonts w:eastAsia="Times New Roman"/>
                <w:color w:val="000000"/>
                <w:sz w:val="24"/>
                <w:szCs w:val="20"/>
                <w:highlight w:val="yellow"/>
                <w:rPrChange w:id="116" w:author="Debra Sykes" w:date="2012-05-29T15:39:00Z">
                  <w:rPr>
                    <w:rFonts w:eastAsia="Times New Roman"/>
                    <w:color w:val="000000"/>
                    <w:szCs w:val="20"/>
                    <w:highlight w:val="yellow"/>
                  </w:rPr>
                </w:rPrChange>
              </w:rPr>
              <w:t>13</w:t>
            </w:r>
          </w:p>
        </w:tc>
      </w:tr>
      <w:tr w:rsidR="003F4EE2" w:rsidRPr="00F04253">
        <w:trPr>
          <w:trHeight w:val="234"/>
          <w:jc w:val="center"/>
          <w:trPrChange w:id="117" w:author="Debra Sykes" w:date="2012-05-29T14:04:00Z">
            <w:trPr>
              <w:gridAfter w:val="0"/>
              <w:trHeight w:val="360"/>
              <w:jc w:val="center"/>
            </w:trPr>
          </w:trPrChange>
        </w:trPr>
        <w:tc>
          <w:tcPr>
            <w:tcW w:w="2195" w:type="dxa"/>
            <w:vMerge w:val="restart"/>
            <w:tcBorders>
              <w:top w:val="single" w:sz="18" w:space="0" w:color="auto"/>
              <w:left w:val="single" w:sz="18" w:space="0" w:color="auto"/>
              <w:right w:val="single" w:sz="18" w:space="0" w:color="auto"/>
            </w:tcBorders>
            <w:noWrap/>
            <w:vAlign w:val="center"/>
            <w:tcPrChange w:id="118" w:author="Debra Sykes" w:date="2012-05-29T14:04:00Z">
              <w:tcPr>
                <w:tcW w:w="2100" w:type="dxa"/>
                <w:gridSpan w:val="2"/>
                <w:vMerge w:val="restart"/>
                <w:tcBorders>
                  <w:top w:val="nil"/>
                  <w:left w:val="single" w:sz="4" w:space="0" w:color="auto"/>
                  <w:right w:val="single" w:sz="4" w:space="0" w:color="auto"/>
                </w:tcBorders>
                <w:noWrap/>
                <w:vAlign w:val="center"/>
              </w:tcPr>
            </w:tcPrChange>
          </w:tcPr>
          <w:p w:rsidR="00A82442" w:rsidRPr="00A82442" w:rsidRDefault="00103E3B">
            <w:pPr>
              <w:numPr>
                <w:ins w:id="119" w:author="Debra Sykes" w:date="2012-05-25T11:52:00Z"/>
              </w:numPr>
              <w:spacing w:after="0" w:line="240" w:lineRule="auto"/>
              <w:jc w:val="center"/>
              <w:rPr>
                <w:ins w:id="120" w:author="Debra Sykes" w:date="2012-05-25T11:52:00Z"/>
                <w:rFonts w:eastAsia="Times New Roman"/>
                <w:color w:val="000000"/>
                <w:sz w:val="24"/>
                <w:szCs w:val="20"/>
                <w:rPrChange w:id="121" w:author="Debra Sykes" w:date="2012-05-29T13:50:00Z">
                  <w:rPr>
                    <w:ins w:id="122" w:author="Debra Sykes" w:date="2012-05-25T11:52:00Z"/>
                    <w:rFonts w:eastAsia="Times New Roman"/>
                    <w:color w:val="000000"/>
                    <w:szCs w:val="20"/>
                  </w:rPr>
                </w:rPrChange>
              </w:rPr>
            </w:pPr>
            <w:del w:id="123" w:author="Debra Sykes" w:date="2012-05-25T11:57:00Z">
              <w:r w:rsidRPr="00103E3B">
                <w:rPr>
                  <w:rFonts w:eastAsia="Times New Roman"/>
                  <w:color w:val="000000"/>
                  <w:sz w:val="24"/>
                  <w:szCs w:val="20"/>
                  <w:highlight w:val="cyan"/>
                  <w:rPrChange w:id="124" w:author="Debra Sykes" w:date="2012-05-29T13:50:00Z">
                    <w:rPr>
                      <w:rFonts w:eastAsia="Times New Roman"/>
                      <w:color w:val="000000"/>
                      <w:szCs w:val="20"/>
                      <w:highlight w:val="yellow"/>
                    </w:rPr>
                  </w:rPrChange>
                </w:rPr>
                <w:delText>Effective</w:delText>
              </w:r>
            </w:del>
          </w:p>
          <w:p w:rsidR="00A82442" w:rsidRPr="00A82442" w:rsidRDefault="00A82442">
            <w:pPr>
              <w:numPr>
                <w:ins w:id="125" w:author="Debra Sykes" w:date="2012-05-25T11:52:00Z"/>
              </w:numPr>
              <w:spacing w:after="0" w:line="240" w:lineRule="auto"/>
              <w:jc w:val="center"/>
              <w:rPr>
                <w:ins w:id="126" w:author="Debra Sykes" w:date="2012-05-25T11:52:00Z"/>
                <w:rFonts w:eastAsia="Times New Roman"/>
                <w:color w:val="000000"/>
                <w:sz w:val="24"/>
                <w:szCs w:val="20"/>
                <w:rPrChange w:id="127" w:author="Debra Sykes" w:date="2012-05-29T13:50:00Z">
                  <w:rPr>
                    <w:ins w:id="128" w:author="Debra Sykes" w:date="2012-05-25T11:52:00Z"/>
                    <w:rFonts w:eastAsia="Times New Roman"/>
                    <w:color w:val="000000"/>
                    <w:szCs w:val="20"/>
                  </w:rPr>
                </w:rPrChange>
              </w:rPr>
            </w:pPr>
          </w:p>
          <w:p w:rsidR="004B4A50" w:rsidRPr="004B4A50" w:rsidRDefault="00103E3B">
            <w:pPr>
              <w:numPr>
                <w:ins w:id="129" w:author="Debra Sykes" w:date="2012-05-25T11:52:00Z"/>
              </w:numPr>
              <w:spacing w:after="0" w:line="240" w:lineRule="auto"/>
              <w:jc w:val="center"/>
              <w:rPr>
                <w:del w:id="130" w:author="Debra Sykes" w:date="2012-05-29T14:04:00Z"/>
                <w:rFonts w:eastAsia="Times New Roman"/>
                <w:color w:val="000000"/>
                <w:sz w:val="24"/>
                <w:szCs w:val="20"/>
                <w:rPrChange w:id="131" w:author="Debra Sykes" w:date="2012-05-29T15:43:00Z">
                  <w:rPr>
                    <w:del w:id="132" w:author="Debra Sykes" w:date="2012-05-29T14:04:00Z"/>
                    <w:rFonts w:eastAsia="Times New Roman"/>
                    <w:color w:val="000000"/>
                    <w:szCs w:val="20"/>
                  </w:rPr>
                </w:rPrChange>
              </w:rPr>
            </w:pPr>
            <w:ins w:id="133" w:author="Debra Sykes" w:date="2012-05-25T11:57:00Z">
              <w:r w:rsidRPr="00103E3B">
                <w:rPr>
                  <w:rFonts w:eastAsia="Times New Roman"/>
                  <w:color w:val="000000"/>
                  <w:sz w:val="24"/>
                  <w:szCs w:val="20"/>
                  <w:rPrChange w:id="134" w:author="Debra Sykes" w:date="2012-05-29T15:43:00Z">
                    <w:rPr>
                      <w:rFonts w:eastAsia="Times New Roman"/>
                      <w:color w:val="000000"/>
                      <w:szCs w:val="20"/>
                      <w:highlight w:val="cyan"/>
                    </w:rPr>
                  </w:rPrChange>
                </w:rPr>
                <w:t>Effective</w:t>
              </w:r>
            </w:ins>
          </w:p>
          <w:p w:rsidR="00604AF3" w:rsidRDefault="00103E3B">
            <w:pPr>
              <w:jc w:val="center"/>
              <w:rPr>
                <w:rFonts w:eastAsia="Times New Roman"/>
                <w:color w:val="000000"/>
                <w:sz w:val="24"/>
                <w:szCs w:val="20"/>
                <w:rPrChange w:id="135" w:author="Debra Sykes" w:date="2012-05-29T13:50:00Z">
                  <w:rPr>
                    <w:rFonts w:eastAsia="Times New Roman"/>
                    <w:color w:val="000000"/>
                    <w:szCs w:val="20"/>
                    <w:highlight w:val="yellow"/>
                  </w:rPr>
                </w:rPrChange>
              </w:rPr>
            </w:pPr>
            <w:del w:id="136" w:author="Debra Sykes" w:date="2012-05-25T11:55:00Z">
              <w:r w:rsidRPr="00103E3B">
                <w:rPr>
                  <w:rFonts w:eastAsia="Times New Roman"/>
                  <w:color w:val="000000"/>
                  <w:sz w:val="24"/>
                  <w:szCs w:val="20"/>
                  <w:highlight w:val="yellow"/>
                  <w:rPrChange w:id="137" w:author="Debra Sykes" w:date="2012-05-29T14:22:00Z">
                    <w:rPr>
                      <w:rFonts w:eastAsia="Times New Roman"/>
                      <w:color w:val="000000"/>
                      <w:szCs w:val="20"/>
                      <w:highlight w:val="yellow"/>
                    </w:rPr>
                  </w:rPrChange>
                </w:rPr>
                <w:delText>Developing</w:delText>
              </w:r>
            </w:del>
          </w:p>
        </w:tc>
        <w:tc>
          <w:tcPr>
            <w:tcW w:w="4020" w:type="dxa"/>
            <w:tcBorders>
              <w:top w:val="single" w:sz="18" w:space="0" w:color="auto"/>
              <w:left w:val="single" w:sz="18" w:space="0" w:color="auto"/>
              <w:right w:val="single" w:sz="18" w:space="0" w:color="auto"/>
            </w:tcBorders>
            <w:noWrap/>
            <w:vAlign w:val="center"/>
            <w:tcPrChange w:id="138" w:author="Debra Sykes" w:date="2012-05-29T14:04: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39" w:author="Debra Sykes" w:date="2012-05-29T14:26:00Z">
                  <w:rPr>
                    <w:rFonts w:eastAsia="Times New Roman"/>
                    <w:color w:val="000000"/>
                    <w:szCs w:val="20"/>
                    <w:highlight w:val="yellow"/>
                  </w:rPr>
                </w:rPrChange>
              </w:rPr>
            </w:pPr>
            <w:r w:rsidRPr="00103E3B">
              <w:rPr>
                <w:rFonts w:eastAsia="Times New Roman"/>
                <w:color w:val="000000"/>
                <w:sz w:val="24"/>
                <w:szCs w:val="20"/>
                <w:rPrChange w:id="140" w:author="Debra Sykes" w:date="2012-05-29T14:26:00Z">
                  <w:rPr>
                    <w:rFonts w:eastAsia="Times New Roman"/>
                    <w:color w:val="000000"/>
                    <w:szCs w:val="20"/>
                    <w:highlight w:val="yellow"/>
                  </w:rPr>
                </w:rPrChange>
              </w:rPr>
              <w:t>2.7 – 2.</w:t>
            </w:r>
            <w:ins w:id="141" w:author="Debra Sykes" w:date="2012-04-19T14:46:00Z">
              <w:r w:rsidRPr="00103E3B">
                <w:rPr>
                  <w:rFonts w:eastAsia="Times New Roman"/>
                  <w:color w:val="000000"/>
                  <w:sz w:val="24"/>
                  <w:szCs w:val="20"/>
                  <w:rPrChange w:id="142" w:author="Debra Sykes" w:date="2012-05-29T14:26:00Z">
                    <w:rPr>
                      <w:rFonts w:eastAsia="Times New Roman"/>
                      <w:color w:val="000000"/>
                      <w:szCs w:val="20"/>
                    </w:rPr>
                  </w:rPrChange>
                </w:rPr>
                <w:t>7</w:t>
              </w:r>
            </w:ins>
            <w:del w:id="143" w:author="Debra Sykes" w:date="2012-04-19T14:46:00Z">
              <w:r w:rsidRPr="00103E3B">
                <w:rPr>
                  <w:rFonts w:eastAsia="Times New Roman"/>
                  <w:color w:val="000000"/>
                  <w:sz w:val="24"/>
                  <w:szCs w:val="20"/>
                  <w:rPrChange w:id="144" w:author="Debra Sykes" w:date="2012-05-29T14:26:00Z">
                    <w:rPr>
                      <w:rFonts w:eastAsia="Times New Roman"/>
                      <w:color w:val="000000"/>
                      <w:szCs w:val="20"/>
                      <w:highlight w:val="yellow"/>
                    </w:rPr>
                  </w:rPrChange>
                </w:rPr>
                <w:delText>9</w:delText>
              </w:r>
            </w:del>
            <w:r w:rsidRPr="00103E3B">
              <w:rPr>
                <w:rFonts w:eastAsia="Times New Roman"/>
                <w:color w:val="000000"/>
                <w:sz w:val="24"/>
                <w:szCs w:val="20"/>
                <w:rPrChange w:id="145" w:author="Debra Sykes" w:date="2012-05-29T14:26:00Z">
                  <w:rPr>
                    <w:rFonts w:eastAsia="Times New Roman"/>
                    <w:color w:val="000000"/>
                    <w:szCs w:val="20"/>
                    <w:highlight w:val="yellow"/>
                  </w:rPr>
                </w:rPrChange>
              </w:rPr>
              <w:t>9%</w:t>
            </w:r>
          </w:p>
        </w:tc>
        <w:tc>
          <w:tcPr>
            <w:tcW w:w="1340" w:type="dxa"/>
            <w:tcBorders>
              <w:top w:val="single" w:sz="18" w:space="0" w:color="auto"/>
              <w:left w:val="single" w:sz="18" w:space="0" w:color="auto"/>
              <w:right w:val="single" w:sz="18" w:space="0" w:color="auto"/>
            </w:tcBorders>
            <w:noWrap/>
            <w:vAlign w:val="center"/>
            <w:tcPrChange w:id="146" w:author="Debra Sykes" w:date="2012-05-29T14:04: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47" w:author="Debra Sykes" w:date="2012-05-29T14:26:00Z">
                  <w:rPr>
                    <w:rFonts w:eastAsia="Times New Roman"/>
                    <w:color w:val="000000"/>
                    <w:szCs w:val="20"/>
                    <w:highlight w:val="yellow"/>
                  </w:rPr>
                </w:rPrChange>
              </w:rPr>
            </w:pPr>
            <w:r w:rsidRPr="00103E3B">
              <w:rPr>
                <w:rFonts w:eastAsia="Times New Roman"/>
                <w:color w:val="000000"/>
                <w:sz w:val="24"/>
                <w:szCs w:val="20"/>
                <w:rPrChange w:id="148" w:author="Debra Sykes" w:date="2012-05-29T14:26:00Z">
                  <w:rPr>
                    <w:rFonts w:eastAsia="Times New Roman"/>
                    <w:color w:val="000000"/>
                    <w:szCs w:val="20"/>
                    <w:highlight w:val="yellow"/>
                  </w:rPr>
                </w:rPrChange>
              </w:rPr>
              <w:t>12</w:t>
            </w:r>
          </w:p>
        </w:tc>
      </w:tr>
      <w:tr w:rsidR="003F4EE2" w:rsidRPr="00F04253">
        <w:trPr>
          <w:trHeight w:val="261"/>
          <w:jc w:val="center"/>
          <w:trPrChange w:id="149" w:author="Debra Sykes" w:date="2012-05-29T14:02:00Z">
            <w:trPr>
              <w:gridBefore w:val="1"/>
              <w:trHeight w:val="360"/>
              <w:jc w:val="center"/>
            </w:trPr>
          </w:trPrChange>
        </w:trPr>
        <w:tc>
          <w:tcPr>
            <w:tcW w:w="2195" w:type="dxa"/>
            <w:vMerge/>
            <w:tcBorders>
              <w:left w:val="single" w:sz="18" w:space="0" w:color="auto"/>
              <w:right w:val="single" w:sz="18" w:space="0" w:color="auto"/>
            </w:tcBorders>
            <w:noWrap/>
            <w:vAlign w:val="center"/>
            <w:tcPrChange w:id="150" w:author="Debra Sykes" w:date="2012-05-29T14:02:00Z">
              <w:tcPr>
                <w:tcW w:w="2100" w:type="dxa"/>
                <w:gridSpan w:val="2"/>
                <w:vMerge/>
                <w:tcBorders>
                  <w:left w:val="single" w:sz="4" w:space="0" w:color="auto"/>
                  <w:right w:val="single" w:sz="4" w:space="0" w:color="auto"/>
                </w:tcBorders>
                <w:noWrap/>
                <w:vAlign w:val="center"/>
              </w:tcPr>
            </w:tcPrChange>
          </w:tcPr>
          <w:p w:rsidR="003F4EE2" w:rsidRPr="009A1EA7" w:rsidRDefault="003F4EE2" w:rsidP="00FE5672">
            <w:pPr>
              <w:jc w:val="center"/>
              <w:rPr>
                <w:rFonts w:eastAsia="Times New Roman"/>
                <w:color w:val="000000"/>
                <w:sz w:val="24"/>
                <w:szCs w:val="20"/>
                <w:rPrChange w:id="151"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152" w:author="Debra Sykes" w:date="2012-05-29T14:02: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53" w:author="Debra Sykes" w:date="2012-05-29T14:26:00Z">
                  <w:rPr>
                    <w:rFonts w:eastAsia="Times New Roman"/>
                    <w:color w:val="000000"/>
                    <w:szCs w:val="20"/>
                    <w:highlight w:val="yellow"/>
                  </w:rPr>
                </w:rPrChange>
              </w:rPr>
            </w:pPr>
            <w:r w:rsidRPr="00103E3B">
              <w:rPr>
                <w:rFonts w:eastAsia="Times New Roman"/>
                <w:color w:val="000000"/>
                <w:sz w:val="24"/>
                <w:szCs w:val="20"/>
                <w:rPrChange w:id="154" w:author="Debra Sykes" w:date="2012-05-29T14:26:00Z">
                  <w:rPr>
                    <w:rFonts w:eastAsia="Times New Roman"/>
                    <w:color w:val="000000"/>
                    <w:szCs w:val="20"/>
                    <w:highlight w:val="yellow"/>
                  </w:rPr>
                </w:rPrChange>
              </w:rPr>
              <w:t>2.3 - 2.69%</w:t>
            </w:r>
          </w:p>
        </w:tc>
        <w:tc>
          <w:tcPr>
            <w:tcW w:w="1340" w:type="dxa"/>
            <w:tcBorders>
              <w:left w:val="single" w:sz="18" w:space="0" w:color="auto"/>
              <w:right w:val="single" w:sz="18" w:space="0" w:color="auto"/>
            </w:tcBorders>
            <w:noWrap/>
            <w:vAlign w:val="center"/>
            <w:tcPrChange w:id="155" w:author="Debra Sykes" w:date="2012-05-29T14:02: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56" w:author="Debra Sykes" w:date="2012-05-29T14:26:00Z">
                  <w:rPr>
                    <w:rFonts w:eastAsia="Times New Roman"/>
                    <w:color w:val="000000"/>
                    <w:szCs w:val="20"/>
                    <w:highlight w:val="yellow"/>
                  </w:rPr>
                </w:rPrChange>
              </w:rPr>
            </w:pPr>
            <w:r w:rsidRPr="00103E3B">
              <w:rPr>
                <w:rFonts w:eastAsia="Times New Roman"/>
                <w:color w:val="000000"/>
                <w:sz w:val="24"/>
                <w:szCs w:val="20"/>
                <w:rPrChange w:id="157" w:author="Debra Sykes" w:date="2012-05-29T14:26:00Z">
                  <w:rPr>
                    <w:rFonts w:eastAsia="Times New Roman"/>
                    <w:color w:val="000000"/>
                    <w:szCs w:val="20"/>
                    <w:highlight w:val="yellow"/>
                  </w:rPr>
                </w:rPrChange>
              </w:rPr>
              <w:t>11</w:t>
            </w:r>
          </w:p>
        </w:tc>
      </w:tr>
      <w:tr w:rsidR="003F4EE2" w:rsidRPr="00F04253">
        <w:trPr>
          <w:trHeight w:val="270"/>
          <w:jc w:val="center"/>
          <w:trPrChange w:id="158" w:author="Debra Sykes" w:date="2012-05-29T14:03:00Z">
            <w:trPr>
              <w:gridBefore w:val="1"/>
              <w:trHeight w:val="360"/>
              <w:jc w:val="center"/>
            </w:trPr>
          </w:trPrChange>
        </w:trPr>
        <w:tc>
          <w:tcPr>
            <w:tcW w:w="2195" w:type="dxa"/>
            <w:vMerge/>
            <w:tcBorders>
              <w:left w:val="single" w:sz="18" w:space="0" w:color="auto"/>
              <w:right w:val="single" w:sz="18" w:space="0" w:color="auto"/>
            </w:tcBorders>
            <w:noWrap/>
            <w:vAlign w:val="center"/>
            <w:tcPrChange w:id="159" w:author="Debra Sykes" w:date="2012-05-29T14:03:00Z">
              <w:tcPr>
                <w:tcW w:w="2100" w:type="dxa"/>
                <w:gridSpan w:val="2"/>
                <w:vMerge/>
                <w:tcBorders>
                  <w:left w:val="single" w:sz="4" w:space="0" w:color="auto"/>
                  <w:right w:val="single" w:sz="4" w:space="0" w:color="auto"/>
                </w:tcBorders>
                <w:noWrap/>
                <w:vAlign w:val="center"/>
              </w:tcPr>
            </w:tcPrChange>
          </w:tcPr>
          <w:p w:rsidR="003F4EE2" w:rsidRPr="009A1EA7" w:rsidRDefault="003F4EE2" w:rsidP="00FE5672">
            <w:pPr>
              <w:jc w:val="center"/>
              <w:rPr>
                <w:rFonts w:eastAsia="Times New Roman"/>
                <w:color w:val="000000"/>
                <w:sz w:val="24"/>
                <w:szCs w:val="20"/>
                <w:rPrChange w:id="160"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161" w:author="Debra Sykes" w:date="2012-05-29T14:03: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62" w:author="Debra Sykes" w:date="2012-05-29T14:26:00Z">
                  <w:rPr>
                    <w:rFonts w:eastAsia="Times New Roman"/>
                    <w:color w:val="000000"/>
                    <w:szCs w:val="20"/>
                    <w:highlight w:val="yellow"/>
                  </w:rPr>
                </w:rPrChange>
              </w:rPr>
            </w:pPr>
            <w:r w:rsidRPr="00103E3B">
              <w:rPr>
                <w:rFonts w:eastAsia="Times New Roman"/>
                <w:color w:val="000000"/>
                <w:sz w:val="24"/>
                <w:szCs w:val="20"/>
                <w:rPrChange w:id="163" w:author="Debra Sykes" w:date="2012-05-29T14:26:00Z">
                  <w:rPr>
                    <w:rFonts w:eastAsia="Times New Roman"/>
                    <w:color w:val="000000"/>
                    <w:szCs w:val="20"/>
                    <w:highlight w:val="yellow"/>
                  </w:rPr>
                </w:rPrChange>
              </w:rPr>
              <w:t>1.9 – 2.29%</w:t>
            </w:r>
          </w:p>
        </w:tc>
        <w:tc>
          <w:tcPr>
            <w:tcW w:w="1340" w:type="dxa"/>
            <w:tcBorders>
              <w:left w:val="single" w:sz="18" w:space="0" w:color="auto"/>
              <w:right w:val="single" w:sz="18" w:space="0" w:color="auto"/>
            </w:tcBorders>
            <w:noWrap/>
            <w:vAlign w:val="center"/>
            <w:tcPrChange w:id="164" w:author="Debra Sykes" w:date="2012-05-29T14:03: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65" w:author="Debra Sykes" w:date="2012-05-29T14:26:00Z">
                  <w:rPr>
                    <w:rFonts w:eastAsia="Times New Roman"/>
                    <w:color w:val="000000"/>
                    <w:szCs w:val="20"/>
                    <w:highlight w:val="yellow"/>
                  </w:rPr>
                </w:rPrChange>
              </w:rPr>
            </w:pPr>
            <w:r w:rsidRPr="00103E3B">
              <w:rPr>
                <w:rFonts w:eastAsia="Times New Roman"/>
                <w:color w:val="000000"/>
                <w:sz w:val="24"/>
                <w:szCs w:val="20"/>
                <w:rPrChange w:id="166" w:author="Debra Sykes" w:date="2012-05-29T14:26:00Z">
                  <w:rPr>
                    <w:rFonts w:eastAsia="Times New Roman"/>
                    <w:color w:val="000000"/>
                    <w:szCs w:val="20"/>
                    <w:highlight w:val="yellow"/>
                  </w:rPr>
                </w:rPrChange>
              </w:rPr>
              <w:t>10</w:t>
            </w:r>
          </w:p>
        </w:tc>
      </w:tr>
      <w:tr w:rsidR="003F4EE2" w:rsidRPr="00F04253">
        <w:trPr>
          <w:trHeight w:val="270"/>
          <w:jc w:val="center"/>
          <w:trPrChange w:id="167" w:author="Debra Sykes" w:date="2012-05-29T14:04:00Z">
            <w:trPr>
              <w:gridAfter w:val="0"/>
              <w:trHeight w:val="360"/>
              <w:jc w:val="center"/>
            </w:trPr>
          </w:trPrChange>
        </w:trPr>
        <w:tc>
          <w:tcPr>
            <w:tcW w:w="2195" w:type="dxa"/>
            <w:vMerge/>
            <w:tcBorders>
              <w:left w:val="single" w:sz="18" w:space="0" w:color="auto"/>
              <w:bottom w:val="single" w:sz="18" w:space="0" w:color="auto"/>
              <w:right w:val="single" w:sz="18" w:space="0" w:color="auto"/>
            </w:tcBorders>
            <w:noWrap/>
            <w:vAlign w:val="center"/>
            <w:tcPrChange w:id="168" w:author="Debra Sykes" w:date="2012-05-29T14:04:00Z">
              <w:tcPr>
                <w:tcW w:w="2100" w:type="dxa"/>
                <w:gridSpan w:val="2"/>
                <w:vMerge/>
                <w:tcBorders>
                  <w:left w:val="single" w:sz="4" w:space="0" w:color="auto"/>
                  <w:bottom w:val="single" w:sz="4" w:space="0" w:color="auto"/>
                  <w:right w:val="single" w:sz="4" w:space="0" w:color="auto"/>
                </w:tcBorders>
                <w:noWrap/>
                <w:vAlign w:val="center"/>
              </w:tcPr>
            </w:tcPrChange>
          </w:tcPr>
          <w:p w:rsidR="003F4EE2" w:rsidRPr="009A1EA7" w:rsidRDefault="003F4EE2" w:rsidP="00FE5672">
            <w:pPr>
              <w:jc w:val="center"/>
              <w:rPr>
                <w:rFonts w:eastAsia="Times New Roman"/>
                <w:color w:val="000000"/>
                <w:sz w:val="24"/>
                <w:szCs w:val="20"/>
                <w:rPrChange w:id="169" w:author="Debra Sykes" w:date="2012-05-29T13:50:00Z">
                  <w:rPr>
                    <w:rFonts w:eastAsia="Times New Roman"/>
                    <w:color w:val="000000"/>
                    <w:szCs w:val="20"/>
                    <w:highlight w:val="yellow"/>
                  </w:rPr>
                </w:rPrChange>
              </w:rPr>
            </w:pPr>
          </w:p>
        </w:tc>
        <w:tc>
          <w:tcPr>
            <w:tcW w:w="4020" w:type="dxa"/>
            <w:tcBorders>
              <w:left w:val="single" w:sz="18" w:space="0" w:color="auto"/>
              <w:bottom w:val="single" w:sz="18" w:space="0" w:color="auto"/>
              <w:right w:val="single" w:sz="18" w:space="0" w:color="auto"/>
            </w:tcBorders>
            <w:noWrap/>
            <w:vAlign w:val="center"/>
            <w:tcPrChange w:id="170" w:author="Debra Sykes" w:date="2012-05-29T14:04: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highlight w:val="yellow"/>
                <w:rPrChange w:id="171" w:author="Debra Sykes" w:date="2012-05-29T14:26:00Z">
                  <w:rPr>
                    <w:rFonts w:eastAsia="Times New Roman"/>
                    <w:color w:val="000000"/>
                    <w:szCs w:val="20"/>
                    <w:highlight w:val="yellow"/>
                  </w:rPr>
                </w:rPrChange>
              </w:rPr>
            </w:pPr>
            <w:r w:rsidRPr="00103E3B">
              <w:rPr>
                <w:rFonts w:eastAsia="Times New Roman"/>
                <w:color w:val="000000"/>
                <w:sz w:val="24"/>
                <w:szCs w:val="20"/>
                <w:highlight w:val="yellow"/>
                <w:rPrChange w:id="172" w:author="Debra Sykes" w:date="2012-05-29T14:26:00Z">
                  <w:rPr>
                    <w:rFonts w:eastAsia="Times New Roman"/>
                    <w:color w:val="000000"/>
                    <w:szCs w:val="20"/>
                    <w:highlight w:val="yellow"/>
                  </w:rPr>
                </w:rPrChange>
              </w:rPr>
              <w:t>1.75 – 1.89%</w:t>
            </w:r>
          </w:p>
        </w:tc>
        <w:tc>
          <w:tcPr>
            <w:tcW w:w="1340" w:type="dxa"/>
            <w:tcBorders>
              <w:left w:val="single" w:sz="18" w:space="0" w:color="auto"/>
              <w:bottom w:val="single" w:sz="18" w:space="0" w:color="auto"/>
              <w:right w:val="single" w:sz="18" w:space="0" w:color="auto"/>
            </w:tcBorders>
            <w:noWrap/>
            <w:vAlign w:val="center"/>
            <w:tcPrChange w:id="173" w:author="Debra Sykes" w:date="2012-05-29T14:04: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highlight w:val="yellow"/>
                <w:rPrChange w:id="174" w:author="Debra Sykes" w:date="2012-05-29T14:26:00Z">
                  <w:rPr>
                    <w:rFonts w:eastAsia="Times New Roman"/>
                    <w:color w:val="000000"/>
                    <w:szCs w:val="20"/>
                    <w:highlight w:val="yellow"/>
                  </w:rPr>
                </w:rPrChange>
              </w:rPr>
            </w:pPr>
            <w:r w:rsidRPr="00103E3B">
              <w:rPr>
                <w:rFonts w:eastAsia="Times New Roman"/>
                <w:color w:val="000000"/>
                <w:sz w:val="24"/>
                <w:szCs w:val="20"/>
                <w:rPrChange w:id="175" w:author="Debra Sykes" w:date="2012-05-29T15:47:00Z">
                  <w:rPr>
                    <w:rFonts w:eastAsia="Times New Roman"/>
                    <w:color w:val="000000"/>
                    <w:szCs w:val="20"/>
                    <w:highlight w:val="yellow"/>
                  </w:rPr>
                </w:rPrChange>
              </w:rPr>
              <w:t>9</w:t>
            </w:r>
          </w:p>
        </w:tc>
      </w:tr>
      <w:tr w:rsidR="003F4EE2" w:rsidRPr="00F04253">
        <w:trPr>
          <w:trHeight w:val="216"/>
          <w:jc w:val="center"/>
          <w:trPrChange w:id="176" w:author="Debra Sykes" w:date="2012-05-29T14:04:00Z">
            <w:trPr>
              <w:gridBefore w:val="1"/>
              <w:trHeight w:val="360"/>
              <w:jc w:val="center"/>
            </w:trPr>
          </w:trPrChange>
        </w:trPr>
        <w:tc>
          <w:tcPr>
            <w:tcW w:w="2195" w:type="dxa"/>
            <w:vMerge w:val="restart"/>
            <w:tcBorders>
              <w:top w:val="single" w:sz="18" w:space="0" w:color="auto"/>
              <w:left w:val="single" w:sz="18" w:space="0" w:color="auto"/>
              <w:right w:val="single" w:sz="18" w:space="0" w:color="auto"/>
            </w:tcBorders>
            <w:noWrap/>
            <w:vAlign w:val="center"/>
            <w:tcPrChange w:id="177" w:author="Debra Sykes" w:date="2012-05-29T14:04:00Z">
              <w:tcPr>
                <w:tcW w:w="2100" w:type="dxa"/>
                <w:gridSpan w:val="2"/>
                <w:vMerge w:val="restart"/>
                <w:tcBorders>
                  <w:top w:val="single" w:sz="4" w:space="0" w:color="auto"/>
                  <w:left w:val="single" w:sz="4" w:space="0" w:color="auto"/>
                  <w:right w:val="single" w:sz="4" w:space="0" w:color="auto"/>
                </w:tcBorders>
                <w:noWrap/>
                <w:vAlign w:val="center"/>
              </w:tcPr>
            </w:tcPrChange>
          </w:tcPr>
          <w:p w:rsidR="003F4EE2" w:rsidRPr="009A1EA7" w:rsidRDefault="00103E3B" w:rsidP="00FE5672">
            <w:pPr>
              <w:jc w:val="center"/>
              <w:rPr>
                <w:rFonts w:eastAsia="Times New Roman"/>
                <w:color w:val="000000"/>
                <w:sz w:val="24"/>
                <w:szCs w:val="20"/>
                <w:rPrChange w:id="178" w:author="Debra Sykes" w:date="2012-05-29T13:50:00Z">
                  <w:rPr>
                    <w:rFonts w:eastAsia="Times New Roman"/>
                    <w:color w:val="000000"/>
                    <w:szCs w:val="20"/>
                    <w:highlight w:val="yellow"/>
                  </w:rPr>
                </w:rPrChange>
              </w:rPr>
            </w:pPr>
            <w:ins w:id="179" w:author="Debra Sykes" w:date="2012-05-25T11:55:00Z">
              <w:r w:rsidRPr="00103E3B">
                <w:rPr>
                  <w:rFonts w:eastAsia="Times New Roman"/>
                  <w:color w:val="000000"/>
                  <w:sz w:val="24"/>
                  <w:szCs w:val="20"/>
                  <w:rPrChange w:id="180" w:author="Debra Sykes" w:date="2012-05-29T15:43:00Z">
                    <w:rPr>
                      <w:rFonts w:eastAsia="Times New Roman"/>
                      <w:color w:val="000000"/>
                      <w:szCs w:val="20"/>
                    </w:rPr>
                  </w:rPrChange>
                </w:rPr>
                <w:t>Developing</w:t>
              </w:r>
            </w:ins>
          </w:p>
        </w:tc>
        <w:tc>
          <w:tcPr>
            <w:tcW w:w="4020" w:type="dxa"/>
            <w:tcBorders>
              <w:top w:val="single" w:sz="18" w:space="0" w:color="auto"/>
              <w:left w:val="single" w:sz="18" w:space="0" w:color="auto"/>
              <w:right w:val="single" w:sz="18" w:space="0" w:color="auto"/>
            </w:tcBorders>
            <w:noWrap/>
            <w:vAlign w:val="center"/>
            <w:tcPrChange w:id="181" w:author="Debra Sykes" w:date="2012-05-29T14:04: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AC0BE9" w:rsidRDefault="00103E3B">
            <w:pPr>
              <w:spacing w:after="0" w:line="240" w:lineRule="auto"/>
              <w:jc w:val="center"/>
              <w:rPr>
                <w:rFonts w:eastAsia="Times New Roman"/>
                <w:color w:val="000000"/>
                <w:sz w:val="24"/>
                <w:szCs w:val="20"/>
                <w:rPrChange w:id="182" w:author="Debra Sykes" w:date="2012-05-29T15:38:00Z">
                  <w:rPr>
                    <w:rFonts w:eastAsia="Times New Roman"/>
                    <w:color w:val="000000"/>
                    <w:szCs w:val="20"/>
                    <w:highlight w:val="yellow"/>
                  </w:rPr>
                </w:rPrChange>
              </w:rPr>
            </w:pPr>
            <w:r w:rsidRPr="00103E3B">
              <w:rPr>
                <w:rFonts w:eastAsia="Times New Roman"/>
                <w:color w:val="000000"/>
                <w:sz w:val="24"/>
                <w:szCs w:val="20"/>
                <w:rPrChange w:id="183" w:author="Debra Sykes" w:date="2012-05-29T15:38:00Z">
                  <w:rPr>
                    <w:rFonts w:eastAsia="Times New Roman"/>
                    <w:color w:val="000000"/>
                    <w:szCs w:val="20"/>
                    <w:highlight w:val="yellow"/>
                  </w:rPr>
                </w:rPrChange>
              </w:rPr>
              <w:t>1.6 – 1.74%</w:t>
            </w:r>
          </w:p>
        </w:tc>
        <w:tc>
          <w:tcPr>
            <w:tcW w:w="1340" w:type="dxa"/>
            <w:tcBorders>
              <w:top w:val="single" w:sz="18" w:space="0" w:color="auto"/>
              <w:left w:val="single" w:sz="18" w:space="0" w:color="auto"/>
              <w:right w:val="single" w:sz="18" w:space="0" w:color="auto"/>
            </w:tcBorders>
            <w:noWrap/>
            <w:vAlign w:val="center"/>
            <w:tcPrChange w:id="184" w:author="Debra Sykes" w:date="2012-05-29T14:04: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AC0BE9" w:rsidRDefault="00103E3B">
            <w:pPr>
              <w:spacing w:after="0" w:line="240" w:lineRule="auto"/>
              <w:jc w:val="center"/>
              <w:rPr>
                <w:rFonts w:eastAsia="Times New Roman"/>
                <w:color w:val="000000"/>
                <w:sz w:val="24"/>
                <w:szCs w:val="20"/>
                <w:rPrChange w:id="185" w:author="Debra Sykes" w:date="2012-05-29T15:38:00Z">
                  <w:rPr>
                    <w:rFonts w:eastAsia="Times New Roman"/>
                    <w:color w:val="000000"/>
                    <w:szCs w:val="20"/>
                    <w:highlight w:val="yellow"/>
                  </w:rPr>
                </w:rPrChange>
              </w:rPr>
            </w:pPr>
            <w:r w:rsidRPr="00103E3B">
              <w:rPr>
                <w:rFonts w:eastAsia="Times New Roman"/>
                <w:color w:val="000000"/>
                <w:sz w:val="24"/>
                <w:szCs w:val="20"/>
                <w:rPrChange w:id="186" w:author="Debra Sykes" w:date="2012-05-29T15:38:00Z">
                  <w:rPr>
                    <w:rFonts w:eastAsia="Times New Roman"/>
                    <w:color w:val="000000"/>
                    <w:szCs w:val="20"/>
                    <w:highlight w:val="yellow"/>
                  </w:rPr>
                </w:rPrChange>
              </w:rPr>
              <w:t>8</w:t>
            </w:r>
          </w:p>
        </w:tc>
      </w:tr>
      <w:tr w:rsidR="003F4EE2" w:rsidRPr="00F04253">
        <w:trPr>
          <w:trHeight w:val="243"/>
          <w:jc w:val="center"/>
          <w:trPrChange w:id="187" w:author="Debra Sykes" w:date="2012-05-29T14:04:00Z">
            <w:trPr>
              <w:gridBefore w:val="1"/>
              <w:trHeight w:val="360"/>
              <w:jc w:val="center"/>
            </w:trPr>
          </w:trPrChange>
        </w:trPr>
        <w:tc>
          <w:tcPr>
            <w:tcW w:w="2195" w:type="dxa"/>
            <w:vMerge/>
            <w:tcBorders>
              <w:left w:val="single" w:sz="18" w:space="0" w:color="auto"/>
              <w:right w:val="single" w:sz="18" w:space="0" w:color="auto"/>
            </w:tcBorders>
            <w:noWrap/>
            <w:vAlign w:val="center"/>
            <w:tcPrChange w:id="188" w:author="Debra Sykes" w:date="2012-05-29T14:04:00Z">
              <w:tcPr>
                <w:tcW w:w="2100" w:type="dxa"/>
                <w:gridSpan w:val="2"/>
                <w:vMerge/>
                <w:tcBorders>
                  <w:left w:val="single" w:sz="4" w:space="0" w:color="auto"/>
                  <w:right w:val="single" w:sz="4" w:space="0" w:color="auto"/>
                </w:tcBorders>
                <w:noWrap/>
                <w:vAlign w:val="center"/>
              </w:tcPr>
            </w:tcPrChange>
          </w:tcPr>
          <w:p w:rsidR="003F4EE2" w:rsidRPr="009A1EA7" w:rsidRDefault="003F4EE2" w:rsidP="00FE5672">
            <w:pPr>
              <w:jc w:val="center"/>
              <w:rPr>
                <w:rFonts w:eastAsia="Times New Roman"/>
                <w:color w:val="000000"/>
                <w:sz w:val="24"/>
                <w:szCs w:val="20"/>
                <w:rPrChange w:id="189"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190" w:author="Debra Sykes" w:date="2012-05-29T14:04: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91" w:author="Debra Sykes" w:date="2012-05-29T14:26:00Z">
                  <w:rPr>
                    <w:rFonts w:eastAsia="Times New Roman"/>
                    <w:color w:val="000000"/>
                    <w:szCs w:val="20"/>
                    <w:highlight w:val="yellow"/>
                  </w:rPr>
                </w:rPrChange>
              </w:rPr>
            </w:pPr>
            <w:r w:rsidRPr="00103E3B">
              <w:rPr>
                <w:rFonts w:eastAsia="Times New Roman"/>
                <w:color w:val="000000"/>
                <w:sz w:val="24"/>
                <w:szCs w:val="20"/>
                <w:rPrChange w:id="192" w:author="Debra Sykes" w:date="2012-05-29T14:26:00Z">
                  <w:rPr>
                    <w:rFonts w:eastAsia="Times New Roman"/>
                    <w:color w:val="000000"/>
                    <w:szCs w:val="20"/>
                    <w:highlight w:val="yellow"/>
                  </w:rPr>
                </w:rPrChange>
              </w:rPr>
              <w:t>1.45 – 1.59%</w:t>
            </w:r>
          </w:p>
        </w:tc>
        <w:tc>
          <w:tcPr>
            <w:tcW w:w="1340" w:type="dxa"/>
            <w:tcBorders>
              <w:left w:val="single" w:sz="18" w:space="0" w:color="auto"/>
              <w:right w:val="single" w:sz="18" w:space="0" w:color="auto"/>
            </w:tcBorders>
            <w:noWrap/>
            <w:vAlign w:val="center"/>
            <w:tcPrChange w:id="193" w:author="Debra Sykes" w:date="2012-05-29T14:04: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194" w:author="Debra Sykes" w:date="2012-05-29T14:26:00Z">
                  <w:rPr>
                    <w:rFonts w:eastAsia="Times New Roman"/>
                    <w:color w:val="000000"/>
                    <w:szCs w:val="20"/>
                    <w:highlight w:val="yellow"/>
                  </w:rPr>
                </w:rPrChange>
              </w:rPr>
            </w:pPr>
            <w:r w:rsidRPr="00103E3B">
              <w:rPr>
                <w:rFonts w:eastAsia="Times New Roman"/>
                <w:color w:val="000000"/>
                <w:sz w:val="24"/>
                <w:szCs w:val="20"/>
                <w:rPrChange w:id="195" w:author="Debra Sykes" w:date="2012-05-29T14:26:00Z">
                  <w:rPr>
                    <w:rFonts w:eastAsia="Times New Roman"/>
                    <w:color w:val="000000"/>
                    <w:szCs w:val="20"/>
                    <w:highlight w:val="yellow"/>
                  </w:rPr>
                </w:rPrChange>
              </w:rPr>
              <w:t>7</w:t>
            </w:r>
          </w:p>
        </w:tc>
      </w:tr>
      <w:tr w:rsidR="003F4EE2" w:rsidRPr="00F04253">
        <w:trPr>
          <w:trHeight w:val="279"/>
          <w:jc w:val="center"/>
          <w:trPrChange w:id="196" w:author="Debra Sykes" w:date="2012-05-29T14:04:00Z">
            <w:trPr>
              <w:gridBefore w:val="1"/>
              <w:trHeight w:val="360"/>
              <w:jc w:val="center"/>
            </w:trPr>
          </w:trPrChange>
        </w:trPr>
        <w:tc>
          <w:tcPr>
            <w:tcW w:w="2195" w:type="dxa"/>
            <w:vMerge/>
            <w:tcBorders>
              <w:left w:val="single" w:sz="18" w:space="0" w:color="auto"/>
              <w:right w:val="single" w:sz="18" w:space="0" w:color="auto"/>
            </w:tcBorders>
            <w:vAlign w:val="center"/>
            <w:tcPrChange w:id="197" w:author="Debra Sykes" w:date="2012-05-29T14:04:00Z">
              <w:tcPr>
                <w:tcW w:w="0" w:type="auto"/>
                <w:gridSpan w:val="2"/>
                <w:vMerge/>
                <w:tcBorders>
                  <w:left w:val="single" w:sz="4" w:space="0" w:color="auto"/>
                  <w:right w:val="single" w:sz="4" w:space="0" w:color="auto"/>
                </w:tcBorders>
                <w:vAlign w:val="center"/>
              </w:tcPr>
            </w:tcPrChange>
          </w:tcPr>
          <w:p w:rsidR="003F4EE2" w:rsidRPr="009A1EA7" w:rsidRDefault="003F4EE2" w:rsidP="00FE5672">
            <w:pPr>
              <w:jc w:val="center"/>
              <w:rPr>
                <w:rFonts w:eastAsia="Times New Roman"/>
                <w:color w:val="000000"/>
                <w:sz w:val="24"/>
                <w:szCs w:val="20"/>
                <w:rPrChange w:id="198"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199" w:author="Debra Sykes" w:date="2012-05-29T14:04: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rsidP="00CB27F3">
            <w:pPr>
              <w:spacing w:after="0" w:line="240" w:lineRule="auto"/>
              <w:jc w:val="center"/>
              <w:rPr>
                <w:rFonts w:eastAsia="Times New Roman"/>
                <w:color w:val="000000"/>
                <w:sz w:val="24"/>
                <w:szCs w:val="20"/>
                <w:rPrChange w:id="200" w:author="Debra Sykes" w:date="2012-05-29T14:26:00Z">
                  <w:rPr>
                    <w:rFonts w:eastAsia="Times New Roman"/>
                    <w:color w:val="000000"/>
                    <w:szCs w:val="20"/>
                    <w:highlight w:val="yellow"/>
                  </w:rPr>
                </w:rPrChange>
              </w:rPr>
            </w:pPr>
            <w:r w:rsidRPr="00103E3B">
              <w:rPr>
                <w:rFonts w:eastAsia="Times New Roman"/>
                <w:color w:val="000000"/>
                <w:sz w:val="24"/>
                <w:szCs w:val="20"/>
                <w:rPrChange w:id="201" w:author="Debra Sykes" w:date="2012-05-29T14:26:00Z">
                  <w:rPr>
                    <w:rFonts w:eastAsia="Times New Roman"/>
                    <w:color w:val="000000"/>
                    <w:szCs w:val="20"/>
                    <w:highlight w:val="yellow"/>
                  </w:rPr>
                </w:rPrChange>
              </w:rPr>
              <w:t>1.3 – 1.44%</w:t>
            </w:r>
          </w:p>
        </w:tc>
        <w:tc>
          <w:tcPr>
            <w:tcW w:w="1340" w:type="dxa"/>
            <w:tcBorders>
              <w:left w:val="single" w:sz="18" w:space="0" w:color="auto"/>
              <w:right w:val="single" w:sz="18" w:space="0" w:color="auto"/>
            </w:tcBorders>
            <w:noWrap/>
            <w:vAlign w:val="center"/>
            <w:tcPrChange w:id="202" w:author="Debra Sykes" w:date="2012-05-29T14:04: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203" w:author="Debra Sykes" w:date="2012-05-29T14:26:00Z">
                  <w:rPr>
                    <w:rFonts w:eastAsia="Times New Roman"/>
                    <w:color w:val="000000"/>
                    <w:szCs w:val="20"/>
                    <w:highlight w:val="yellow"/>
                  </w:rPr>
                </w:rPrChange>
              </w:rPr>
            </w:pPr>
            <w:r w:rsidRPr="00103E3B">
              <w:rPr>
                <w:rFonts w:eastAsia="Times New Roman"/>
                <w:color w:val="000000"/>
                <w:sz w:val="24"/>
                <w:szCs w:val="20"/>
                <w:rPrChange w:id="204" w:author="Debra Sykes" w:date="2012-05-29T14:26:00Z">
                  <w:rPr>
                    <w:rFonts w:eastAsia="Times New Roman"/>
                    <w:color w:val="000000"/>
                    <w:szCs w:val="20"/>
                    <w:highlight w:val="yellow"/>
                  </w:rPr>
                </w:rPrChange>
              </w:rPr>
              <w:t>6</w:t>
            </w:r>
          </w:p>
        </w:tc>
      </w:tr>
      <w:tr w:rsidR="003F4EE2" w:rsidRPr="00F04253">
        <w:trPr>
          <w:trHeight w:val="261"/>
          <w:jc w:val="center"/>
          <w:trPrChange w:id="205" w:author="Debra Sykes" w:date="2012-05-29T14:05:00Z">
            <w:trPr>
              <w:gridBefore w:val="1"/>
              <w:trHeight w:val="360"/>
              <w:jc w:val="center"/>
            </w:trPr>
          </w:trPrChange>
        </w:trPr>
        <w:tc>
          <w:tcPr>
            <w:tcW w:w="2195" w:type="dxa"/>
            <w:vMerge/>
            <w:tcBorders>
              <w:left w:val="single" w:sz="18" w:space="0" w:color="auto"/>
              <w:right w:val="single" w:sz="18" w:space="0" w:color="auto"/>
            </w:tcBorders>
            <w:vAlign w:val="center"/>
            <w:tcPrChange w:id="206" w:author="Debra Sykes" w:date="2012-05-29T14:05:00Z">
              <w:tcPr>
                <w:tcW w:w="0" w:type="auto"/>
                <w:gridSpan w:val="2"/>
                <w:vMerge/>
                <w:tcBorders>
                  <w:left w:val="single" w:sz="4" w:space="0" w:color="auto"/>
                  <w:right w:val="single" w:sz="4" w:space="0" w:color="auto"/>
                </w:tcBorders>
                <w:vAlign w:val="center"/>
              </w:tcPr>
            </w:tcPrChange>
          </w:tcPr>
          <w:p w:rsidR="003F4EE2" w:rsidRPr="009A1EA7" w:rsidRDefault="003F4EE2" w:rsidP="00FE5672">
            <w:pPr>
              <w:jc w:val="center"/>
              <w:rPr>
                <w:rFonts w:eastAsia="Times New Roman"/>
                <w:color w:val="000000"/>
                <w:sz w:val="24"/>
                <w:szCs w:val="20"/>
                <w:rPrChange w:id="207"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208" w:author="Debra Sykes" w:date="2012-05-29T14:05: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rsidP="00CB27F3">
            <w:pPr>
              <w:spacing w:after="0" w:line="240" w:lineRule="auto"/>
              <w:jc w:val="center"/>
              <w:rPr>
                <w:rFonts w:eastAsia="Times New Roman"/>
                <w:color w:val="000000"/>
                <w:sz w:val="24"/>
                <w:szCs w:val="20"/>
                <w:rPrChange w:id="209" w:author="Debra Sykes" w:date="2012-05-29T14:26:00Z">
                  <w:rPr>
                    <w:rFonts w:eastAsia="Times New Roman"/>
                    <w:color w:val="000000"/>
                    <w:szCs w:val="20"/>
                    <w:highlight w:val="yellow"/>
                  </w:rPr>
                </w:rPrChange>
              </w:rPr>
            </w:pPr>
            <w:r w:rsidRPr="00103E3B">
              <w:rPr>
                <w:rFonts w:eastAsia="Times New Roman"/>
                <w:color w:val="000000"/>
                <w:sz w:val="24"/>
                <w:szCs w:val="20"/>
                <w:rPrChange w:id="210" w:author="Debra Sykes" w:date="2012-05-29T14:26:00Z">
                  <w:rPr>
                    <w:rFonts w:eastAsia="Times New Roman"/>
                    <w:color w:val="000000"/>
                    <w:szCs w:val="20"/>
                    <w:highlight w:val="yellow"/>
                  </w:rPr>
                </w:rPrChange>
              </w:rPr>
              <w:t>1.15 – 1.29%</w:t>
            </w:r>
          </w:p>
        </w:tc>
        <w:tc>
          <w:tcPr>
            <w:tcW w:w="1340" w:type="dxa"/>
            <w:tcBorders>
              <w:left w:val="single" w:sz="18" w:space="0" w:color="auto"/>
              <w:right w:val="single" w:sz="18" w:space="0" w:color="auto"/>
            </w:tcBorders>
            <w:noWrap/>
            <w:vAlign w:val="center"/>
            <w:tcPrChange w:id="211" w:author="Debra Sykes" w:date="2012-05-29T14:05: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212" w:author="Debra Sykes" w:date="2012-05-29T14:26:00Z">
                  <w:rPr>
                    <w:rFonts w:eastAsia="Times New Roman"/>
                    <w:color w:val="000000"/>
                    <w:szCs w:val="20"/>
                    <w:highlight w:val="yellow"/>
                  </w:rPr>
                </w:rPrChange>
              </w:rPr>
            </w:pPr>
            <w:r w:rsidRPr="00103E3B">
              <w:rPr>
                <w:rFonts w:eastAsia="Times New Roman"/>
                <w:color w:val="000000"/>
                <w:sz w:val="24"/>
                <w:szCs w:val="20"/>
                <w:rPrChange w:id="213" w:author="Debra Sykes" w:date="2012-05-29T14:26:00Z">
                  <w:rPr>
                    <w:rFonts w:eastAsia="Times New Roman"/>
                    <w:color w:val="000000"/>
                    <w:szCs w:val="20"/>
                    <w:highlight w:val="yellow"/>
                  </w:rPr>
                </w:rPrChange>
              </w:rPr>
              <w:t>5</w:t>
            </w:r>
          </w:p>
        </w:tc>
      </w:tr>
      <w:tr w:rsidR="003F4EE2" w:rsidRPr="00F04253">
        <w:trPr>
          <w:trHeight w:val="270"/>
          <w:jc w:val="center"/>
          <w:trPrChange w:id="214" w:author="Debra Sykes" w:date="2012-05-29T14:05:00Z">
            <w:trPr>
              <w:gridBefore w:val="1"/>
              <w:trHeight w:val="360"/>
              <w:jc w:val="center"/>
            </w:trPr>
          </w:trPrChange>
        </w:trPr>
        <w:tc>
          <w:tcPr>
            <w:tcW w:w="2195" w:type="dxa"/>
            <w:vMerge/>
            <w:tcBorders>
              <w:left w:val="single" w:sz="18" w:space="0" w:color="auto"/>
              <w:right w:val="single" w:sz="18" w:space="0" w:color="auto"/>
            </w:tcBorders>
            <w:vAlign w:val="center"/>
            <w:tcPrChange w:id="215" w:author="Debra Sykes" w:date="2012-05-29T14:05:00Z">
              <w:tcPr>
                <w:tcW w:w="0" w:type="auto"/>
                <w:gridSpan w:val="2"/>
                <w:vMerge/>
                <w:tcBorders>
                  <w:left w:val="single" w:sz="4" w:space="0" w:color="auto"/>
                  <w:right w:val="single" w:sz="4" w:space="0" w:color="auto"/>
                </w:tcBorders>
                <w:vAlign w:val="center"/>
              </w:tcPr>
            </w:tcPrChange>
          </w:tcPr>
          <w:p w:rsidR="003F4EE2" w:rsidRPr="009A1EA7" w:rsidRDefault="003F4EE2" w:rsidP="00FE5672">
            <w:pPr>
              <w:jc w:val="center"/>
              <w:rPr>
                <w:rFonts w:eastAsia="Times New Roman"/>
                <w:color w:val="000000"/>
                <w:sz w:val="24"/>
                <w:szCs w:val="20"/>
                <w:rPrChange w:id="216"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217" w:author="Debra Sykes" w:date="2012-05-29T14:05:00Z">
              <w:tcPr>
                <w:tcW w:w="402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rsidP="00CB27F3">
            <w:pPr>
              <w:spacing w:after="0" w:line="240" w:lineRule="auto"/>
              <w:jc w:val="center"/>
              <w:rPr>
                <w:rFonts w:eastAsia="Times New Roman"/>
                <w:color w:val="000000"/>
                <w:sz w:val="24"/>
                <w:szCs w:val="20"/>
                <w:rPrChange w:id="218" w:author="Debra Sykes" w:date="2012-05-29T14:26:00Z">
                  <w:rPr>
                    <w:rFonts w:eastAsia="Times New Roman"/>
                    <w:color w:val="000000"/>
                    <w:szCs w:val="20"/>
                    <w:highlight w:val="yellow"/>
                  </w:rPr>
                </w:rPrChange>
              </w:rPr>
            </w:pPr>
            <w:r w:rsidRPr="00103E3B">
              <w:rPr>
                <w:rFonts w:eastAsia="Times New Roman"/>
                <w:color w:val="000000"/>
                <w:sz w:val="24"/>
                <w:szCs w:val="20"/>
                <w:rPrChange w:id="219" w:author="Debra Sykes" w:date="2012-05-29T14:26:00Z">
                  <w:rPr>
                    <w:rFonts w:eastAsia="Times New Roman"/>
                    <w:color w:val="000000"/>
                    <w:szCs w:val="20"/>
                    <w:highlight w:val="yellow"/>
                  </w:rPr>
                </w:rPrChange>
              </w:rPr>
              <w:t>1.0 – 1.14%</w:t>
            </w:r>
          </w:p>
        </w:tc>
        <w:tc>
          <w:tcPr>
            <w:tcW w:w="1340" w:type="dxa"/>
            <w:tcBorders>
              <w:left w:val="single" w:sz="18" w:space="0" w:color="auto"/>
              <w:right w:val="single" w:sz="18" w:space="0" w:color="auto"/>
            </w:tcBorders>
            <w:noWrap/>
            <w:vAlign w:val="center"/>
            <w:tcPrChange w:id="220" w:author="Debra Sykes" w:date="2012-05-29T14:05: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rPrChange w:id="221" w:author="Debra Sykes" w:date="2012-05-29T14:26:00Z">
                  <w:rPr>
                    <w:rFonts w:eastAsia="Times New Roman"/>
                    <w:color w:val="000000"/>
                    <w:szCs w:val="20"/>
                    <w:highlight w:val="yellow"/>
                  </w:rPr>
                </w:rPrChange>
              </w:rPr>
            </w:pPr>
            <w:r w:rsidRPr="00103E3B">
              <w:rPr>
                <w:rFonts w:eastAsia="Times New Roman"/>
                <w:color w:val="000000"/>
                <w:sz w:val="24"/>
                <w:szCs w:val="20"/>
                <w:rPrChange w:id="222" w:author="Debra Sykes" w:date="2012-05-29T14:26:00Z">
                  <w:rPr>
                    <w:rFonts w:eastAsia="Times New Roman"/>
                    <w:color w:val="000000"/>
                    <w:szCs w:val="20"/>
                    <w:highlight w:val="yellow"/>
                  </w:rPr>
                </w:rPrChange>
              </w:rPr>
              <w:t>4</w:t>
            </w:r>
          </w:p>
        </w:tc>
      </w:tr>
      <w:tr w:rsidR="003F4EE2" w:rsidRPr="00F04253">
        <w:trPr>
          <w:trHeight w:val="270"/>
          <w:jc w:val="center"/>
          <w:trPrChange w:id="223" w:author="Debra Sykes" w:date="2012-05-29T14:05:00Z">
            <w:trPr>
              <w:gridBefore w:val="1"/>
              <w:trHeight w:val="360"/>
              <w:jc w:val="center"/>
            </w:trPr>
          </w:trPrChange>
        </w:trPr>
        <w:tc>
          <w:tcPr>
            <w:tcW w:w="2195" w:type="dxa"/>
            <w:vMerge/>
            <w:tcBorders>
              <w:left w:val="single" w:sz="18" w:space="0" w:color="auto"/>
              <w:bottom w:val="single" w:sz="18" w:space="0" w:color="auto"/>
              <w:right w:val="single" w:sz="18" w:space="0" w:color="auto"/>
            </w:tcBorders>
            <w:shd w:val="clear" w:color="auto" w:fill="auto"/>
            <w:noWrap/>
            <w:vAlign w:val="center"/>
            <w:tcPrChange w:id="224" w:author="Debra Sykes" w:date="2012-05-29T14:05:00Z">
              <w:tcPr>
                <w:tcW w:w="2100" w:type="dxa"/>
                <w:gridSpan w:val="2"/>
                <w:vMerge/>
                <w:tcBorders>
                  <w:left w:val="single" w:sz="4" w:space="0" w:color="auto"/>
                  <w:bottom w:val="single" w:sz="4" w:space="0" w:color="auto"/>
                  <w:right w:val="single" w:sz="4" w:space="0" w:color="auto"/>
                </w:tcBorders>
                <w:shd w:val="clear" w:color="auto" w:fill="auto"/>
                <w:noWrap/>
                <w:vAlign w:val="center"/>
              </w:tcPr>
            </w:tcPrChange>
          </w:tcPr>
          <w:p w:rsidR="003F4EE2" w:rsidRPr="009A1EA7" w:rsidRDefault="003F4EE2">
            <w:pPr>
              <w:spacing w:after="0" w:line="240" w:lineRule="auto"/>
              <w:jc w:val="center"/>
              <w:rPr>
                <w:rFonts w:eastAsia="Times New Roman"/>
                <w:color w:val="000000"/>
                <w:sz w:val="24"/>
                <w:szCs w:val="20"/>
                <w:rPrChange w:id="225" w:author="Debra Sykes" w:date="2012-05-29T13:50:00Z">
                  <w:rPr>
                    <w:rFonts w:eastAsia="Times New Roman"/>
                    <w:color w:val="000000"/>
                    <w:szCs w:val="20"/>
                    <w:highlight w:val="yellow"/>
                  </w:rPr>
                </w:rPrChange>
              </w:rPr>
            </w:pPr>
          </w:p>
        </w:tc>
        <w:tc>
          <w:tcPr>
            <w:tcW w:w="4020" w:type="dxa"/>
            <w:tcBorders>
              <w:left w:val="single" w:sz="18" w:space="0" w:color="auto"/>
              <w:bottom w:val="single" w:sz="18" w:space="0" w:color="auto"/>
              <w:right w:val="single" w:sz="18" w:space="0" w:color="auto"/>
            </w:tcBorders>
            <w:noWrap/>
            <w:vAlign w:val="center"/>
            <w:tcPrChange w:id="226" w:author="Debra Sykes" w:date="2012-05-29T14:05:00Z">
              <w:tcPr>
                <w:tcW w:w="4020" w:type="dxa"/>
                <w:gridSpan w:val="2"/>
                <w:tcBorders>
                  <w:top w:val="single" w:sz="4" w:space="0" w:color="auto"/>
                  <w:left w:val="single" w:sz="4" w:space="0" w:color="auto"/>
                  <w:bottom w:val="single" w:sz="4" w:space="0" w:color="auto"/>
                  <w:right w:val="single" w:sz="4" w:space="0" w:color="auto"/>
                </w:tcBorders>
                <w:noWrap/>
                <w:vAlign w:val="center"/>
              </w:tcPr>
            </w:tcPrChange>
          </w:tcPr>
          <w:p w:rsidR="003F4EE2" w:rsidRPr="00871C23" w:rsidRDefault="00103E3B" w:rsidP="00CB27F3">
            <w:pPr>
              <w:spacing w:after="0" w:line="240" w:lineRule="auto"/>
              <w:jc w:val="center"/>
              <w:rPr>
                <w:rFonts w:eastAsia="Times New Roman"/>
                <w:color w:val="000000"/>
                <w:sz w:val="24"/>
                <w:szCs w:val="20"/>
                <w:highlight w:val="yellow"/>
                <w:rPrChange w:id="227" w:author="Debra Sykes" w:date="2012-05-29T14:26:00Z">
                  <w:rPr>
                    <w:rFonts w:eastAsia="Times New Roman"/>
                    <w:color w:val="000000"/>
                    <w:szCs w:val="20"/>
                    <w:highlight w:val="yellow"/>
                  </w:rPr>
                </w:rPrChange>
              </w:rPr>
            </w:pPr>
            <w:r w:rsidRPr="00103E3B">
              <w:rPr>
                <w:rFonts w:eastAsia="Times New Roman"/>
                <w:color w:val="000000"/>
                <w:sz w:val="24"/>
                <w:szCs w:val="20"/>
                <w:highlight w:val="yellow"/>
                <w:rPrChange w:id="228" w:author="Debra Sykes" w:date="2012-05-29T14:26:00Z">
                  <w:rPr>
                    <w:rFonts w:eastAsia="Times New Roman"/>
                    <w:color w:val="000000"/>
                    <w:szCs w:val="20"/>
                    <w:highlight w:val="yellow"/>
                  </w:rPr>
                </w:rPrChange>
              </w:rPr>
              <w:t>0.7 – 0.99%</w:t>
            </w:r>
          </w:p>
        </w:tc>
        <w:tc>
          <w:tcPr>
            <w:tcW w:w="1340" w:type="dxa"/>
            <w:tcBorders>
              <w:left w:val="single" w:sz="18" w:space="0" w:color="auto"/>
              <w:bottom w:val="single" w:sz="18" w:space="0" w:color="auto"/>
              <w:right w:val="single" w:sz="18" w:space="0" w:color="auto"/>
            </w:tcBorders>
            <w:noWrap/>
            <w:vAlign w:val="center"/>
            <w:tcPrChange w:id="229" w:author="Debra Sykes" w:date="2012-05-29T14:05:00Z">
              <w:tcPr>
                <w:tcW w:w="1340" w:type="dxa"/>
                <w:gridSpan w:val="2"/>
                <w:tcBorders>
                  <w:top w:val="single" w:sz="4" w:space="0" w:color="auto"/>
                  <w:left w:val="nil"/>
                  <w:bottom w:val="single" w:sz="4" w:space="0" w:color="auto"/>
                  <w:right w:val="single" w:sz="4" w:space="0" w:color="auto"/>
                </w:tcBorders>
                <w:noWrap/>
                <w:vAlign w:val="center"/>
              </w:tcPr>
            </w:tcPrChange>
          </w:tcPr>
          <w:p w:rsidR="003F4EE2" w:rsidRPr="00871C23" w:rsidRDefault="00103E3B">
            <w:pPr>
              <w:spacing w:after="0" w:line="240" w:lineRule="auto"/>
              <w:jc w:val="center"/>
              <w:rPr>
                <w:rFonts w:eastAsia="Times New Roman"/>
                <w:color w:val="000000"/>
                <w:sz w:val="24"/>
                <w:szCs w:val="20"/>
                <w:highlight w:val="yellow"/>
                <w:rPrChange w:id="230" w:author="Debra Sykes" w:date="2012-05-29T14:26:00Z">
                  <w:rPr>
                    <w:rFonts w:eastAsia="Times New Roman"/>
                    <w:color w:val="000000"/>
                    <w:szCs w:val="20"/>
                    <w:highlight w:val="yellow"/>
                  </w:rPr>
                </w:rPrChange>
              </w:rPr>
            </w:pPr>
            <w:r w:rsidRPr="00103E3B">
              <w:rPr>
                <w:rFonts w:eastAsia="Times New Roman"/>
                <w:color w:val="000000"/>
                <w:sz w:val="24"/>
                <w:szCs w:val="20"/>
                <w:rPrChange w:id="231" w:author="Debra Sykes" w:date="2012-05-29T15:47:00Z">
                  <w:rPr>
                    <w:rFonts w:eastAsia="Times New Roman"/>
                    <w:color w:val="000000"/>
                    <w:szCs w:val="20"/>
                    <w:highlight w:val="yellow"/>
                  </w:rPr>
                </w:rPrChange>
              </w:rPr>
              <w:t>3</w:t>
            </w:r>
          </w:p>
        </w:tc>
      </w:tr>
      <w:tr w:rsidR="009D5721" w:rsidRPr="00F04253">
        <w:trPr>
          <w:trHeight w:val="225"/>
          <w:jc w:val="center"/>
          <w:trPrChange w:id="232" w:author="Debra Sykes" w:date="2012-05-29T14:05:00Z">
            <w:trPr>
              <w:gridBefore w:val="1"/>
              <w:trHeight w:val="359"/>
              <w:jc w:val="center"/>
            </w:trPr>
          </w:trPrChange>
        </w:trPr>
        <w:tc>
          <w:tcPr>
            <w:tcW w:w="2195" w:type="dxa"/>
            <w:vMerge w:val="restart"/>
            <w:tcBorders>
              <w:top w:val="single" w:sz="18" w:space="0" w:color="auto"/>
              <w:left w:val="single" w:sz="18" w:space="0" w:color="auto"/>
              <w:right w:val="single" w:sz="18" w:space="0" w:color="auto"/>
            </w:tcBorders>
            <w:noWrap/>
            <w:vAlign w:val="center"/>
            <w:tcPrChange w:id="233" w:author="Debra Sykes" w:date="2012-05-29T14:05:00Z">
              <w:tcPr>
                <w:tcW w:w="2100" w:type="dxa"/>
                <w:gridSpan w:val="2"/>
                <w:vMerge w:val="restart"/>
                <w:tcBorders>
                  <w:top w:val="single" w:sz="4" w:space="0" w:color="auto"/>
                  <w:left w:val="single" w:sz="4" w:space="0" w:color="auto"/>
                  <w:right w:val="single" w:sz="4" w:space="0" w:color="auto"/>
                </w:tcBorders>
                <w:noWrap/>
                <w:vAlign w:val="center"/>
              </w:tcPr>
            </w:tcPrChange>
          </w:tcPr>
          <w:p w:rsidR="009D5721" w:rsidRPr="009A1EA7" w:rsidRDefault="00103E3B" w:rsidP="00FE5672">
            <w:pPr>
              <w:jc w:val="center"/>
              <w:rPr>
                <w:rFonts w:eastAsia="Times New Roman"/>
                <w:color w:val="000000"/>
                <w:sz w:val="24"/>
                <w:szCs w:val="20"/>
                <w:rPrChange w:id="234" w:author="Debra Sykes" w:date="2012-05-29T13:50:00Z">
                  <w:rPr>
                    <w:rFonts w:eastAsia="Times New Roman"/>
                    <w:color w:val="000000"/>
                    <w:szCs w:val="20"/>
                  </w:rPr>
                </w:rPrChange>
              </w:rPr>
            </w:pPr>
            <w:del w:id="235" w:author="Debra Sykes" w:date="2012-05-25T11:52:00Z">
              <w:r w:rsidRPr="00103E3B">
                <w:rPr>
                  <w:rFonts w:eastAsia="Times New Roman"/>
                  <w:color w:val="000000"/>
                  <w:sz w:val="24"/>
                  <w:szCs w:val="20"/>
                  <w:rPrChange w:id="236" w:author="Debra Sykes" w:date="2012-05-29T13:50:00Z">
                    <w:rPr>
                      <w:rFonts w:eastAsia="Times New Roman"/>
                      <w:color w:val="000000"/>
                      <w:szCs w:val="20"/>
                      <w:highlight w:val="yellow"/>
                    </w:rPr>
                  </w:rPrChange>
                </w:rPr>
                <w:delText>Ineffective</w:delText>
              </w:r>
            </w:del>
          </w:p>
          <w:p w:rsidR="009D5721" w:rsidRPr="009A1EA7" w:rsidRDefault="00103E3B" w:rsidP="00FE5672">
            <w:pPr>
              <w:jc w:val="center"/>
              <w:rPr>
                <w:rFonts w:eastAsia="Times New Roman"/>
                <w:color w:val="000000"/>
                <w:sz w:val="24"/>
                <w:szCs w:val="20"/>
                <w:rPrChange w:id="237" w:author="Debra Sykes" w:date="2012-05-29T13:50:00Z">
                  <w:rPr>
                    <w:rFonts w:eastAsia="Times New Roman"/>
                    <w:color w:val="000000"/>
                    <w:szCs w:val="20"/>
                    <w:highlight w:val="yellow"/>
                  </w:rPr>
                </w:rPrChange>
              </w:rPr>
            </w:pPr>
            <w:ins w:id="238" w:author="Debra Sykes" w:date="2012-05-25T11:52:00Z">
              <w:r w:rsidRPr="00103E3B">
                <w:rPr>
                  <w:rFonts w:eastAsia="Times New Roman"/>
                  <w:color w:val="000000"/>
                  <w:sz w:val="24"/>
                  <w:szCs w:val="20"/>
                  <w:rPrChange w:id="239" w:author="Debra Sykes" w:date="2012-05-29T13:50:00Z">
                    <w:rPr>
                      <w:rFonts w:eastAsia="Times New Roman"/>
                      <w:color w:val="000000"/>
                      <w:szCs w:val="20"/>
                    </w:rPr>
                  </w:rPrChange>
                </w:rPr>
                <w:t>Ineffective</w:t>
              </w:r>
            </w:ins>
          </w:p>
        </w:tc>
        <w:tc>
          <w:tcPr>
            <w:tcW w:w="4020" w:type="dxa"/>
            <w:tcBorders>
              <w:top w:val="single" w:sz="18" w:space="0" w:color="auto"/>
              <w:left w:val="single" w:sz="18" w:space="0" w:color="auto"/>
              <w:right w:val="single" w:sz="18" w:space="0" w:color="auto"/>
            </w:tcBorders>
            <w:noWrap/>
            <w:vAlign w:val="center"/>
            <w:tcPrChange w:id="240" w:author="Debra Sykes" w:date="2012-05-29T14:05:00Z">
              <w:tcPr>
                <w:tcW w:w="4020" w:type="dxa"/>
                <w:gridSpan w:val="2"/>
                <w:tcBorders>
                  <w:top w:val="single" w:sz="4" w:space="0" w:color="auto"/>
                  <w:left w:val="single" w:sz="4" w:space="0" w:color="auto"/>
                  <w:bottom w:val="single" w:sz="4" w:space="0" w:color="auto"/>
                  <w:right w:val="single" w:sz="4" w:space="0" w:color="auto"/>
                </w:tcBorders>
                <w:noWrap/>
                <w:vAlign w:val="center"/>
              </w:tcPr>
            </w:tcPrChange>
          </w:tcPr>
          <w:p w:rsidR="009D5721" w:rsidRPr="00AC0BE9" w:rsidRDefault="00103E3B" w:rsidP="00AF7005">
            <w:pPr>
              <w:spacing w:after="0" w:line="240" w:lineRule="auto"/>
              <w:jc w:val="center"/>
              <w:rPr>
                <w:rFonts w:eastAsia="Times New Roman"/>
                <w:color w:val="000000"/>
                <w:sz w:val="24"/>
                <w:szCs w:val="20"/>
                <w:rPrChange w:id="241" w:author="Debra Sykes" w:date="2012-05-29T15:38:00Z">
                  <w:rPr>
                    <w:rFonts w:eastAsia="Times New Roman"/>
                    <w:color w:val="000000"/>
                    <w:szCs w:val="20"/>
                    <w:highlight w:val="yellow"/>
                  </w:rPr>
                </w:rPrChange>
              </w:rPr>
            </w:pPr>
            <w:r w:rsidRPr="00103E3B">
              <w:rPr>
                <w:rFonts w:eastAsia="Times New Roman"/>
                <w:color w:val="000000"/>
                <w:sz w:val="24"/>
                <w:szCs w:val="20"/>
                <w:rPrChange w:id="242" w:author="Debra Sykes" w:date="2012-05-29T15:38:00Z">
                  <w:rPr>
                    <w:rFonts w:eastAsia="Times New Roman"/>
                    <w:color w:val="000000"/>
                    <w:szCs w:val="20"/>
                    <w:highlight w:val="yellow"/>
                  </w:rPr>
                </w:rPrChange>
              </w:rPr>
              <w:t>0.5 – 0.69%</w:t>
            </w:r>
          </w:p>
        </w:tc>
        <w:tc>
          <w:tcPr>
            <w:tcW w:w="1340" w:type="dxa"/>
            <w:tcBorders>
              <w:top w:val="single" w:sz="18" w:space="0" w:color="auto"/>
              <w:left w:val="single" w:sz="18" w:space="0" w:color="auto"/>
              <w:right w:val="single" w:sz="18" w:space="0" w:color="auto"/>
            </w:tcBorders>
            <w:noWrap/>
            <w:vAlign w:val="center"/>
            <w:tcPrChange w:id="243" w:author="Debra Sykes" w:date="2012-05-29T14:05:00Z">
              <w:tcPr>
                <w:tcW w:w="1340" w:type="dxa"/>
                <w:gridSpan w:val="2"/>
                <w:tcBorders>
                  <w:top w:val="single" w:sz="4" w:space="0" w:color="auto"/>
                  <w:left w:val="single" w:sz="4" w:space="0" w:color="auto"/>
                  <w:bottom w:val="single" w:sz="4" w:space="0" w:color="auto"/>
                  <w:right w:val="single" w:sz="4" w:space="0" w:color="auto"/>
                </w:tcBorders>
                <w:noWrap/>
                <w:vAlign w:val="center"/>
              </w:tcPr>
            </w:tcPrChange>
          </w:tcPr>
          <w:p w:rsidR="009D5721" w:rsidRPr="00AC0BE9" w:rsidRDefault="00103E3B">
            <w:pPr>
              <w:spacing w:after="0" w:line="240" w:lineRule="auto"/>
              <w:jc w:val="center"/>
              <w:rPr>
                <w:rFonts w:eastAsia="Times New Roman"/>
                <w:color w:val="000000"/>
                <w:sz w:val="24"/>
                <w:szCs w:val="20"/>
                <w:rPrChange w:id="244" w:author="Debra Sykes" w:date="2012-05-29T15:38:00Z">
                  <w:rPr>
                    <w:rFonts w:eastAsia="Times New Roman"/>
                    <w:color w:val="000000"/>
                    <w:szCs w:val="20"/>
                    <w:highlight w:val="yellow"/>
                  </w:rPr>
                </w:rPrChange>
              </w:rPr>
            </w:pPr>
            <w:r w:rsidRPr="00103E3B">
              <w:rPr>
                <w:rFonts w:eastAsia="Times New Roman"/>
                <w:color w:val="000000"/>
                <w:sz w:val="24"/>
                <w:szCs w:val="20"/>
                <w:rPrChange w:id="245" w:author="Debra Sykes" w:date="2012-05-29T15:38:00Z">
                  <w:rPr>
                    <w:rFonts w:eastAsia="Times New Roman"/>
                    <w:color w:val="000000"/>
                    <w:szCs w:val="20"/>
                    <w:highlight w:val="yellow"/>
                  </w:rPr>
                </w:rPrChange>
              </w:rPr>
              <w:t>2</w:t>
            </w:r>
          </w:p>
        </w:tc>
      </w:tr>
      <w:tr w:rsidR="009D5721" w:rsidRPr="00F04253">
        <w:trPr>
          <w:trHeight w:val="342"/>
          <w:jc w:val="center"/>
          <w:trPrChange w:id="246" w:author="Debra Sykes" w:date="2012-05-29T14:05:00Z">
            <w:trPr>
              <w:gridBefore w:val="1"/>
              <w:trHeight w:val="360"/>
              <w:jc w:val="center"/>
            </w:trPr>
          </w:trPrChange>
        </w:trPr>
        <w:tc>
          <w:tcPr>
            <w:tcW w:w="2195" w:type="dxa"/>
            <w:vMerge/>
            <w:tcBorders>
              <w:left w:val="single" w:sz="18" w:space="0" w:color="auto"/>
              <w:right w:val="single" w:sz="18" w:space="0" w:color="auto"/>
            </w:tcBorders>
            <w:shd w:val="clear" w:color="auto" w:fill="auto"/>
            <w:noWrap/>
            <w:vAlign w:val="center"/>
            <w:tcPrChange w:id="247" w:author="Debra Sykes" w:date="2012-05-29T14:05:00Z">
              <w:tcPr>
                <w:tcW w:w="2100" w:type="dxa"/>
                <w:gridSpan w:val="2"/>
                <w:vMerge/>
                <w:tcBorders>
                  <w:left w:val="single" w:sz="4" w:space="0" w:color="auto"/>
                  <w:right w:val="single" w:sz="4" w:space="0" w:color="auto"/>
                </w:tcBorders>
                <w:shd w:val="clear" w:color="auto" w:fill="auto"/>
                <w:noWrap/>
                <w:vAlign w:val="center"/>
              </w:tcPr>
            </w:tcPrChange>
          </w:tcPr>
          <w:p w:rsidR="009D5721" w:rsidRPr="009A1EA7" w:rsidRDefault="009D5721">
            <w:pPr>
              <w:spacing w:after="0" w:line="240" w:lineRule="auto"/>
              <w:jc w:val="center"/>
              <w:rPr>
                <w:rFonts w:eastAsia="Times New Roman"/>
                <w:color w:val="000000"/>
                <w:sz w:val="24"/>
                <w:szCs w:val="20"/>
                <w:rPrChange w:id="248" w:author="Debra Sykes" w:date="2012-05-29T13:50:00Z">
                  <w:rPr>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249" w:author="Debra Sykes" w:date="2012-05-29T14:05:00Z">
              <w:tcPr>
                <w:tcW w:w="4020" w:type="dxa"/>
                <w:gridSpan w:val="2"/>
                <w:tcBorders>
                  <w:top w:val="single" w:sz="4" w:space="0" w:color="auto"/>
                  <w:left w:val="single" w:sz="4" w:space="0" w:color="auto"/>
                  <w:bottom w:val="single" w:sz="4" w:space="0" w:color="auto"/>
                  <w:right w:val="single" w:sz="4" w:space="0" w:color="auto"/>
                </w:tcBorders>
                <w:noWrap/>
                <w:vAlign w:val="center"/>
              </w:tcPr>
            </w:tcPrChange>
          </w:tcPr>
          <w:p w:rsidR="009D5721" w:rsidRPr="00871C23" w:rsidRDefault="00103E3B" w:rsidP="00CB27F3">
            <w:pPr>
              <w:spacing w:after="0" w:line="240" w:lineRule="auto"/>
              <w:jc w:val="center"/>
              <w:rPr>
                <w:rFonts w:eastAsia="Times New Roman"/>
                <w:color w:val="000000"/>
                <w:sz w:val="24"/>
                <w:szCs w:val="20"/>
                <w:rPrChange w:id="250" w:author="Debra Sykes" w:date="2012-05-29T14:26:00Z">
                  <w:rPr>
                    <w:rFonts w:eastAsia="Times New Roman"/>
                    <w:color w:val="000000"/>
                    <w:szCs w:val="20"/>
                    <w:highlight w:val="yellow"/>
                  </w:rPr>
                </w:rPrChange>
              </w:rPr>
            </w:pPr>
            <w:r w:rsidRPr="00103E3B">
              <w:rPr>
                <w:rFonts w:eastAsia="Times New Roman"/>
                <w:color w:val="000000"/>
                <w:sz w:val="24"/>
                <w:szCs w:val="20"/>
                <w:rPrChange w:id="251" w:author="Debra Sykes" w:date="2012-05-29T14:26:00Z">
                  <w:rPr>
                    <w:rFonts w:eastAsia="Times New Roman"/>
                    <w:color w:val="000000"/>
                    <w:szCs w:val="20"/>
                    <w:highlight w:val="yellow"/>
                  </w:rPr>
                </w:rPrChange>
              </w:rPr>
              <w:t>0.20 – 0.49%</w:t>
            </w:r>
          </w:p>
        </w:tc>
        <w:tc>
          <w:tcPr>
            <w:tcW w:w="1340" w:type="dxa"/>
            <w:tcBorders>
              <w:left w:val="single" w:sz="18" w:space="0" w:color="auto"/>
              <w:right w:val="single" w:sz="18" w:space="0" w:color="auto"/>
            </w:tcBorders>
            <w:noWrap/>
            <w:vAlign w:val="center"/>
            <w:tcPrChange w:id="252" w:author="Debra Sykes" w:date="2012-05-29T14:05:00Z">
              <w:tcPr>
                <w:tcW w:w="1340" w:type="dxa"/>
                <w:gridSpan w:val="2"/>
                <w:tcBorders>
                  <w:top w:val="single" w:sz="4" w:space="0" w:color="auto"/>
                  <w:left w:val="single" w:sz="4" w:space="0" w:color="auto"/>
                  <w:bottom w:val="single" w:sz="4" w:space="0" w:color="auto"/>
                  <w:right w:val="single" w:sz="4" w:space="0" w:color="auto"/>
                </w:tcBorders>
                <w:noWrap/>
                <w:vAlign w:val="center"/>
              </w:tcPr>
            </w:tcPrChange>
          </w:tcPr>
          <w:p w:rsidR="009D5721" w:rsidRPr="00871C23" w:rsidRDefault="00103E3B">
            <w:pPr>
              <w:spacing w:after="0" w:line="240" w:lineRule="auto"/>
              <w:jc w:val="center"/>
              <w:rPr>
                <w:rFonts w:eastAsia="Times New Roman"/>
                <w:color w:val="000000"/>
                <w:sz w:val="24"/>
                <w:szCs w:val="20"/>
                <w:rPrChange w:id="253" w:author="Debra Sykes" w:date="2012-05-29T14:26:00Z">
                  <w:rPr>
                    <w:rFonts w:eastAsia="Times New Roman"/>
                    <w:color w:val="000000"/>
                    <w:szCs w:val="20"/>
                    <w:highlight w:val="yellow"/>
                  </w:rPr>
                </w:rPrChange>
              </w:rPr>
            </w:pPr>
            <w:r w:rsidRPr="00103E3B">
              <w:rPr>
                <w:rFonts w:eastAsia="Times New Roman"/>
                <w:color w:val="000000"/>
                <w:sz w:val="24"/>
                <w:szCs w:val="20"/>
                <w:rPrChange w:id="254" w:author="Debra Sykes" w:date="2012-05-29T14:26:00Z">
                  <w:rPr>
                    <w:rFonts w:eastAsia="Times New Roman"/>
                    <w:color w:val="000000"/>
                    <w:szCs w:val="20"/>
                    <w:highlight w:val="yellow"/>
                  </w:rPr>
                </w:rPrChange>
              </w:rPr>
              <w:t>1</w:t>
            </w:r>
          </w:p>
        </w:tc>
      </w:tr>
      <w:tr w:rsidR="009D5721" w:rsidRPr="00F04253">
        <w:trPr>
          <w:trHeight w:val="333"/>
          <w:jc w:val="center"/>
          <w:trPrChange w:id="255" w:author="Debra Sykes" w:date="2012-05-29T15:41:00Z">
            <w:trPr>
              <w:gridBefore w:val="1"/>
              <w:trHeight w:val="360"/>
              <w:jc w:val="center"/>
            </w:trPr>
          </w:trPrChange>
        </w:trPr>
        <w:tc>
          <w:tcPr>
            <w:tcW w:w="2195" w:type="dxa"/>
            <w:vMerge/>
            <w:tcBorders>
              <w:left w:val="single" w:sz="18" w:space="0" w:color="auto"/>
              <w:bottom w:val="single" w:sz="18" w:space="0" w:color="auto"/>
              <w:right w:val="single" w:sz="18" w:space="0" w:color="auto"/>
            </w:tcBorders>
            <w:vAlign w:val="center"/>
            <w:tcPrChange w:id="256" w:author="Debra Sykes" w:date="2012-05-29T15:41:00Z">
              <w:tcPr>
                <w:tcW w:w="0" w:type="auto"/>
                <w:gridSpan w:val="2"/>
                <w:vMerge/>
                <w:tcBorders>
                  <w:left w:val="single" w:sz="4" w:space="0" w:color="auto"/>
                  <w:bottom w:val="single" w:sz="4" w:space="0" w:color="auto"/>
                  <w:right w:val="single" w:sz="4" w:space="0" w:color="auto"/>
                </w:tcBorders>
                <w:vAlign w:val="center"/>
              </w:tcPr>
            </w:tcPrChange>
          </w:tcPr>
          <w:p w:rsidR="009D5721" w:rsidRPr="009A1EA7" w:rsidRDefault="009D5721">
            <w:pPr>
              <w:spacing w:after="0" w:line="240" w:lineRule="auto"/>
              <w:rPr>
                <w:rFonts w:eastAsia="Times New Roman"/>
                <w:color w:val="000000"/>
                <w:sz w:val="24"/>
                <w:szCs w:val="20"/>
                <w:rPrChange w:id="257" w:author="Debra Sykes" w:date="2012-05-29T13:50:00Z">
                  <w:rPr>
                    <w:rFonts w:eastAsia="Times New Roman"/>
                    <w:color w:val="000000"/>
                    <w:szCs w:val="20"/>
                    <w:highlight w:val="yellow"/>
                  </w:rPr>
                </w:rPrChange>
              </w:rPr>
            </w:pPr>
          </w:p>
        </w:tc>
        <w:tc>
          <w:tcPr>
            <w:tcW w:w="4020" w:type="dxa"/>
            <w:tcBorders>
              <w:left w:val="single" w:sz="18" w:space="0" w:color="auto"/>
              <w:bottom w:val="single" w:sz="18" w:space="0" w:color="auto"/>
              <w:right w:val="single" w:sz="18" w:space="0" w:color="auto"/>
            </w:tcBorders>
            <w:noWrap/>
            <w:vAlign w:val="center"/>
            <w:tcPrChange w:id="258" w:author="Debra Sykes" w:date="2012-05-29T15:41:00Z">
              <w:tcPr>
                <w:tcW w:w="4020" w:type="dxa"/>
                <w:gridSpan w:val="2"/>
                <w:tcBorders>
                  <w:top w:val="single" w:sz="4" w:space="0" w:color="auto"/>
                  <w:left w:val="nil"/>
                  <w:bottom w:val="single" w:sz="4" w:space="0" w:color="auto"/>
                  <w:right w:val="single" w:sz="4" w:space="0" w:color="auto"/>
                </w:tcBorders>
                <w:noWrap/>
                <w:vAlign w:val="center"/>
              </w:tcPr>
            </w:tcPrChange>
          </w:tcPr>
          <w:p w:rsidR="009D5721" w:rsidRPr="00871C23" w:rsidRDefault="00103E3B" w:rsidP="00CB27F3">
            <w:pPr>
              <w:spacing w:after="0" w:line="240" w:lineRule="auto"/>
              <w:jc w:val="center"/>
              <w:rPr>
                <w:rFonts w:eastAsia="Times New Roman"/>
                <w:color w:val="000000"/>
                <w:sz w:val="24"/>
                <w:szCs w:val="20"/>
                <w:rPrChange w:id="259" w:author="Debra Sykes" w:date="2012-05-29T14:26:00Z">
                  <w:rPr>
                    <w:rFonts w:eastAsia="Times New Roman"/>
                    <w:color w:val="000000"/>
                    <w:szCs w:val="20"/>
                    <w:highlight w:val="yellow"/>
                  </w:rPr>
                </w:rPrChange>
              </w:rPr>
            </w:pPr>
            <w:r w:rsidRPr="00103E3B">
              <w:rPr>
                <w:rFonts w:eastAsia="Times New Roman"/>
                <w:color w:val="000000"/>
                <w:sz w:val="24"/>
                <w:szCs w:val="20"/>
                <w:rPrChange w:id="260" w:author="Debra Sykes" w:date="2012-05-29T14:26:00Z">
                  <w:rPr>
                    <w:rFonts w:eastAsia="Times New Roman"/>
                    <w:color w:val="000000"/>
                    <w:szCs w:val="20"/>
                    <w:highlight w:val="yellow"/>
                  </w:rPr>
                </w:rPrChange>
              </w:rPr>
              <w:t>0 – 0.19%</w:t>
            </w:r>
          </w:p>
        </w:tc>
        <w:tc>
          <w:tcPr>
            <w:tcW w:w="1340" w:type="dxa"/>
            <w:tcBorders>
              <w:left w:val="single" w:sz="18" w:space="0" w:color="auto"/>
              <w:bottom w:val="single" w:sz="18" w:space="0" w:color="auto"/>
              <w:right w:val="single" w:sz="18" w:space="0" w:color="auto"/>
            </w:tcBorders>
            <w:noWrap/>
            <w:vAlign w:val="center"/>
            <w:tcPrChange w:id="261" w:author="Debra Sykes" w:date="2012-05-29T15:41:00Z">
              <w:tcPr>
                <w:tcW w:w="1340" w:type="dxa"/>
                <w:gridSpan w:val="2"/>
                <w:tcBorders>
                  <w:top w:val="single" w:sz="4" w:space="0" w:color="auto"/>
                  <w:left w:val="nil"/>
                  <w:bottom w:val="single" w:sz="4" w:space="0" w:color="auto"/>
                  <w:right w:val="single" w:sz="4" w:space="0" w:color="auto"/>
                </w:tcBorders>
                <w:noWrap/>
                <w:vAlign w:val="center"/>
              </w:tcPr>
            </w:tcPrChange>
          </w:tcPr>
          <w:p w:rsidR="009D5721" w:rsidRPr="00871C23" w:rsidRDefault="00103E3B">
            <w:pPr>
              <w:spacing w:after="0" w:line="240" w:lineRule="auto"/>
              <w:jc w:val="center"/>
              <w:rPr>
                <w:rFonts w:eastAsia="Times New Roman"/>
                <w:color w:val="000000"/>
                <w:sz w:val="24"/>
                <w:szCs w:val="20"/>
                <w:rPrChange w:id="262" w:author="Debra Sykes" w:date="2012-05-29T14:26:00Z">
                  <w:rPr>
                    <w:rFonts w:eastAsia="Times New Roman"/>
                    <w:color w:val="000000"/>
                    <w:szCs w:val="20"/>
                  </w:rPr>
                </w:rPrChange>
              </w:rPr>
            </w:pPr>
            <w:r w:rsidRPr="00103E3B">
              <w:rPr>
                <w:rFonts w:eastAsia="Times New Roman"/>
                <w:color w:val="000000"/>
                <w:sz w:val="24"/>
                <w:szCs w:val="20"/>
                <w:rPrChange w:id="263" w:author="Debra Sykes" w:date="2012-05-29T14:26:00Z">
                  <w:rPr>
                    <w:rFonts w:eastAsia="Times New Roman"/>
                    <w:color w:val="000000"/>
                    <w:szCs w:val="20"/>
                    <w:highlight w:val="yellow"/>
                  </w:rPr>
                </w:rPrChange>
              </w:rPr>
              <w:t>0</w:t>
            </w:r>
          </w:p>
        </w:tc>
      </w:tr>
    </w:tbl>
    <w:p w:rsidR="00611D36" w:rsidRDefault="00611D36" w:rsidP="00C77113">
      <w:pPr>
        <w:numPr>
          <w:ins w:id="264" w:author="Debra Sykes" w:date="2012-05-29T13:58:00Z"/>
        </w:numPr>
        <w:spacing w:after="0"/>
        <w:rPr>
          <w:ins w:id="265" w:author="Debra Sykes" w:date="2012-05-29T13:58:00Z"/>
          <w:b/>
          <w:color w:val="FF0000"/>
          <w:sz w:val="24"/>
          <w:szCs w:val="24"/>
          <w:u w:val="single"/>
        </w:rPr>
      </w:pPr>
    </w:p>
    <w:p w:rsidR="00611D36" w:rsidRDefault="00611D36" w:rsidP="00C77113">
      <w:pPr>
        <w:spacing w:after="0"/>
        <w:rPr>
          <w:ins w:id="266" w:author="Debra Sykes" w:date="2012-05-29T13:58:00Z"/>
          <w:b/>
          <w:color w:val="FF0000"/>
          <w:sz w:val="24"/>
          <w:szCs w:val="24"/>
          <w:u w:val="single"/>
        </w:rPr>
      </w:pPr>
      <w:ins w:id="267" w:author="Debra Sykes" w:date="2012-05-29T13:58:00Z">
        <w:r>
          <w:rPr>
            <w:b/>
            <w:color w:val="FF0000"/>
            <w:sz w:val="24"/>
            <w:szCs w:val="24"/>
            <w:u w:val="single"/>
          </w:rPr>
          <w:t xml:space="preserve">Previous Chart </w:t>
        </w:r>
      </w:ins>
      <w:ins w:id="268" w:author="Debra Sykes" w:date="2012-05-29T15:03:00Z">
        <w:r w:rsidR="00AB000C">
          <w:rPr>
            <w:b/>
            <w:color w:val="FF0000"/>
            <w:sz w:val="24"/>
            <w:szCs w:val="24"/>
            <w:u w:val="single"/>
          </w:rPr>
          <w:t>sent to all teachers following spring break</w:t>
        </w:r>
      </w:ins>
      <w:ins w:id="269" w:author="Debra Sykes" w:date="2012-05-29T15:04:00Z">
        <w:r w:rsidR="00AB000C">
          <w:rPr>
            <w:b/>
            <w:color w:val="FF0000"/>
            <w:sz w:val="24"/>
            <w:szCs w:val="24"/>
            <w:u w:val="single"/>
          </w:rPr>
          <w:t xml:space="preserve"> in document rejected by teachers</w:t>
        </w:r>
      </w:ins>
    </w:p>
    <w:tbl>
      <w:tblPr>
        <w:tblW w:w="7460" w:type="dxa"/>
        <w:jc w:val="center"/>
        <w:tblInd w:w="91" w:type="dxa"/>
        <w:tblLook w:val="04A0" w:firstRow="1" w:lastRow="0" w:firstColumn="1" w:lastColumn="0" w:noHBand="0" w:noVBand="1"/>
        <w:tblPrChange w:id="270" w:author="Debra Sykes" w:date="2012-05-29T14:17:00Z">
          <w:tblPr>
            <w:tblW w:w="7460" w:type="dxa"/>
            <w:jc w:val="center"/>
            <w:tblInd w:w="91" w:type="dxa"/>
            <w:tblLook w:val="04A0" w:firstRow="1" w:lastRow="0" w:firstColumn="1" w:lastColumn="0" w:noHBand="0" w:noVBand="1"/>
          </w:tblPr>
        </w:tblPrChange>
      </w:tblPr>
      <w:tblGrid>
        <w:gridCol w:w="2100"/>
        <w:gridCol w:w="4020"/>
        <w:gridCol w:w="1340"/>
        <w:tblGridChange w:id="271">
          <w:tblGrid>
            <w:gridCol w:w="2100"/>
            <w:gridCol w:w="4020"/>
            <w:gridCol w:w="1340"/>
          </w:tblGrid>
        </w:tblGridChange>
      </w:tblGrid>
      <w:tr w:rsidR="00D72520" w:rsidRPr="00D72520">
        <w:trPr>
          <w:trHeight w:val="801"/>
          <w:jc w:val="center"/>
          <w:ins w:id="272" w:author="Debra Sykes" w:date="2012-05-29T14:17:00Z"/>
          <w:trPrChange w:id="273" w:author="Debra Sykes" w:date="2012-05-29T14:17:00Z">
            <w:trPr>
              <w:trHeight w:val="1155"/>
              <w:jc w:val="center"/>
            </w:trPr>
          </w:trPrChange>
        </w:trPr>
        <w:tc>
          <w:tcPr>
            <w:tcW w:w="2100" w:type="dxa"/>
            <w:tcBorders>
              <w:top w:val="single" w:sz="18" w:space="0" w:color="auto"/>
              <w:left w:val="single" w:sz="18" w:space="0" w:color="auto"/>
              <w:bottom w:val="single" w:sz="18" w:space="0" w:color="auto"/>
              <w:right w:val="single" w:sz="18" w:space="0" w:color="auto"/>
            </w:tcBorders>
            <w:noWrap/>
            <w:vAlign w:val="center"/>
            <w:tcPrChange w:id="274" w:author="Debra Sykes" w:date="2012-05-29T14:17:00Z">
              <w:tcPr>
                <w:tcW w:w="2100" w:type="dxa"/>
                <w:tcBorders>
                  <w:top w:val="single" w:sz="18" w:space="0" w:color="auto"/>
                  <w:left w:val="single" w:sz="18" w:space="0" w:color="auto"/>
                  <w:bottom w:val="single" w:sz="18" w:space="0" w:color="auto"/>
                  <w:right w:val="single" w:sz="18" w:space="0" w:color="auto"/>
                </w:tcBorders>
                <w:noWrap/>
                <w:vAlign w:val="center"/>
              </w:tcPr>
            </w:tcPrChange>
          </w:tcPr>
          <w:p w:rsidR="00D72520" w:rsidRPr="00D72520" w:rsidRDefault="00103E3B">
            <w:pPr>
              <w:numPr>
                <w:ins w:id="275" w:author="Debra Sykes" w:date="2012-05-29T14:17:00Z"/>
              </w:numPr>
              <w:spacing w:after="0" w:line="240" w:lineRule="auto"/>
              <w:jc w:val="center"/>
              <w:rPr>
                <w:ins w:id="276" w:author="Debra Sykes" w:date="2012-05-29T14:17:00Z"/>
                <w:rFonts w:eastAsia="Times New Roman"/>
                <w:b/>
                <w:bCs/>
                <w:i/>
                <w:color w:val="000000"/>
                <w:sz w:val="24"/>
                <w:szCs w:val="20"/>
                <w:rPrChange w:id="277" w:author="Debra Sykes" w:date="2012-05-29T14:20:00Z">
                  <w:rPr>
                    <w:ins w:id="278" w:author="Debra Sykes" w:date="2012-05-29T14:17:00Z"/>
                    <w:rFonts w:eastAsia="Times New Roman"/>
                    <w:b/>
                    <w:bCs/>
                    <w:color w:val="000000"/>
                    <w:sz w:val="24"/>
                    <w:szCs w:val="20"/>
                    <w:highlight w:val="yellow"/>
                  </w:rPr>
                </w:rPrChange>
              </w:rPr>
            </w:pPr>
            <w:ins w:id="279" w:author="Debra Sykes" w:date="2012-05-29T14:17:00Z">
              <w:r w:rsidRPr="00103E3B">
                <w:rPr>
                  <w:rFonts w:eastAsia="Times New Roman"/>
                  <w:b/>
                  <w:bCs/>
                  <w:i/>
                  <w:color w:val="000000"/>
                  <w:sz w:val="24"/>
                  <w:szCs w:val="20"/>
                  <w:rPrChange w:id="280" w:author="Debra Sykes" w:date="2012-05-29T14:20:00Z">
                    <w:rPr>
                      <w:rFonts w:eastAsia="Times New Roman"/>
                      <w:b/>
                      <w:bCs/>
                      <w:color w:val="000000"/>
                      <w:sz w:val="24"/>
                      <w:szCs w:val="20"/>
                      <w:highlight w:val="yellow"/>
                    </w:rPr>
                  </w:rPrChange>
                </w:rPr>
                <w:t xml:space="preserve">Level </w:t>
              </w:r>
            </w:ins>
          </w:p>
        </w:tc>
        <w:tc>
          <w:tcPr>
            <w:tcW w:w="4020" w:type="dxa"/>
            <w:tcBorders>
              <w:top w:val="single" w:sz="18" w:space="0" w:color="auto"/>
              <w:left w:val="single" w:sz="18" w:space="0" w:color="auto"/>
              <w:bottom w:val="single" w:sz="18" w:space="0" w:color="auto"/>
              <w:right w:val="single" w:sz="18" w:space="0" w:color="auto"/>
            </w:tcBorders>
            <w:vAlign w:val="center"/>
            <w:tcPrChange w:id="281" w:author="Debra Sykes" w:date="2012-05-29T14:17:00Z">
              <w:tcPr>
                <w:tcW w:w="4020" w:type="dxa"/>
                <w:tcBorders>
                  <w:top w:val="single" w:sz="18" w:space="0" w:color="auto"/>
                  <w:left w:val="single" w:sz="18" w:space="0" w:color="auto"/>
                  <w:bottom w:val="single" w:sz="18" w:space="0" w:color="auto"/>
                  <w:right w:val="single" w:sz="18" w:space="0" w:color="auto"/>
                </w:tcBorders>
                <w:vAlign w:val="center"/>
              </w:tcPr>
            </w:tcPrChange>
          </w:tcPr>
          <w:p w:rsidR="00D72520" w:rsidRPr="00D72520" w:rsidRDefault="00103E3B">
            <w:pPr>
              <w:numPr>
                <w:ins w:id="282" w:author="Debra Sykes" w:date="2012-05-29T14:17:00Z"/>
              </w:numPr>
              <w:spacing w:after="0" w:line="240" w:lineRule="auto"/>
              <w:jc w:val="center"/>
              <w:rPr>
                <w:ins w:id="283" w:author="Debra Sykes" w:date="2012-05-29T14:17:00Z"/>
                <w:rFonts w:eastAsia="Times New Roman"/>
                <w:b/>
                <w:bCs/>
                <w:i/>
                <w:color w:val="000000"/>
                <w:sz w:val="20"/>
                <w:szCs w:val="20"/>
                <w:rPrChange w:id="284" w:author="Debra Sykes" w:date="2012-05-29T14:20:00Z">
                  <w:rPr>
                    <w:ins w:id="285" w:author="Debra Sykes" w:date="2012-05-29T14:17:00Z"/>
                    <w:rFonts w:eastAsia="Times New Roman"/>
                    <w:b/>
                    <w:bCs/>
                    <w:color w:val="000000"/>
                    <w:sz w:val="20"/>
                    <w:szCs w:val="20"/>
                    <w:highlight w:val="yellow"/>
                  </w:rPr>
                </w:rPrChange>
              </w:rPr>
            </w:pPr>
            <w:ins w:id="286" w:author="Debra Sykes" w:date="2012-05-29T14:17:00Z">
              <w:r w:rsidRPr="00103E3B">
                <w:rPr>
                  <w:rFonts w:eastAsia="Times New Roman"/>
                  <w:b/>
                  <w:bCs/>
                  <w:i/>
                  <w:color w:val="000000"/>
                  <w:sz w:val="20"/>
                  <w:szCs w:val="20"/>
                  <w:rPrChange w:id="287" w:author="Debra Sykes" w:date="2012-05-29T14:20:00Z">
                    <w:rPr>
                      <w:rFonts w:eastAsia="Times New Roman"/>
                      <w:b/>
                      <w:bCs/>
                      <w:color w:val="000000"/>
                      <w:sz w:val="24"/>
                      <w:szCs w:val="20"/>
                      <w:highlight w:val="yellow"/>
                    </w:rPr>
                  </w:rPrChange>
                </w:rPr>
                <w:t xml:space="preserve">School-wide increase in % of students receiving 5 course credits towards graduation </w:t>
              </w:r>
            </w:ins>
          </w:p>
        </w:tc>
        <w:tc>
          <w:tcPr>
            <w:tcW w:w="1340" w:type="dxa"/>
            <w:tcBorders>
              <w:top w:val="single" w:sz="18" w:space="0" w:color="auto"/>
              <w:left w:val="single" w:sz="18" w:space="0" w:color="auto"/>
              <w:bottom w:val="single" w:sz="18" w:space="0" w:color="auto"/>
              <w:right w:val="single" w:sz="18" w:space="0" w:color="auto"/>
            </w:tcBorders>
            <w:noWrap/>
            <w:vAlign w:val="center"/>
            <w:tcPrChange w:id="288" w:author="Debra Sykes" w:date="2012-05-29T14:17:00Z">
              <w:tcPr>
                <w:tcW w:w="1340" w:type="dxa"/>
                <w:tcBorders>
                  <w:top w:val="single" w:sz="18" w:space="0" w:color="auto"/>
                  <w:left w:val="single" w:sz="18" w:space="0" w:color="auto"/>
                  <w:bottom w:val="single" w:sz="18" w:space="0" w:color="auto"/>
                  <w:right w:val="single" w:sz="18" w:space="0" w:color="auto"/>
                </w:tcBorders>
                <w:noWrap/>
                <w:vAlign w:val="center"/>
              </w:tcPr>
            </w:tcPrChange>
          </w:tcPr>
          <w:p w:rsidR="00D72520" w:rsidRPr="00D72520" w:rsidRDefault="00103E3B">
            <w:pPr>
              <w:numPr>
                <w:ins w:id="289" w:author="Debra Sykes" w:date="2012-05-29T14:17:00Z"/>
              </w:numPr>
              <w:spacing w:after="0" w:line="240" w:lineRule="auto"/>
              <w:jc w:val="center"/>
              <w:rPr>
                <w:ins w:id="290" w:author="Debra Sykes" w:date="2012-05-29T14:17:00Z"/>
                <w:rFonts w:eastAsia="Times New Roman"/>
                <w:b/>
                <w:bCs/>
                <w:i/>
                <w:color w:val="000000"/>
                <w:sz w:val="24"/>
                <w:szCs w:val="20"/>
                <w:rPrChange w:id="291" w:author="Debra Sykes" w:date="2012-05-29T14:20:00Z">
                  <w:rPr>
                    <w:ins w:id="292" w:author="Debra Sykes" w:date="2012-05-29T14:17:00Z"/>
                    <w:rFonts w:eastAsia="Times New Roman"/>
                    <w:b/>
                    <w:bCs/>
                    <w:color w:val="000000"/>
                    <w:sz w:val="24"/>
                    <w:szCs w:val="20"/>
                    <w:highlight w:val="yellow"/>
                  </w:rPr>
                </w:rPrChange>
              </w:rPr>
            </w:pPr>
            <w:ins w:id="293" w:author="Debra Sykes" w:date="2012-05-29T14:17:00Z">
              <w:r w:rsidRPr="00103E3B">
                <w:rPr>
                  <w:rFonts w:eastAsia="Times New Roman"/>
                  <w:b/>
                  <w:bCs/>
                  <w:i/>
                  <w:color w:val="000000"/>
                  <w:sz w:val="24"/>
                  <w:szCs w:val="20"/>
                  <w:rPrChange w:id="294" w:author="Debra Sykes" w:date="2012-05-29T14:20:00Z">
                    <w:rPr>
                      <w:rFonts w:eastAsia="Times New Roman"/>
                      <w:b/>
                      <w:bCs/>
                      <w:color w:val="000000"/>
                      <w:sz w:val="24"/>
                      <w:szCs w:val="20"/>
                      <w:highlight w:val="yellow"/>
                    </w:rPr>
                  </w:rPrChange>
                </w:rPr>
                <w:t>Points</w:t>
              </w:r>
            </w:ins>
          </w:p>
        </w:tc>
      </w:tr>
      <w:tr w:rsidR="00AB000C" w:rsidRPr="00D72520">
        <w:trPr>
          <w:trHeight w:val="306"/>
          <w:jc w:val="center"/>
          <w:ins w:id="295" w:author="Debra Sykes" w:date="2012-05-29T14:17:00Z"/>
          <w:trPrChange w:id="296" w:author="Debra Sykes" w:date="2012-05-29T14:18:00Z">
            <w:trPr>
              <w:trHeight w:val="360"/>
              <w:jc w:val="center"/>
            </w:trPr>
          </w:trPrChange>
        </w:trPr>
        <w:tc>
          <w:tcPr>
            <w:tcW w:w="2100" w:type="dxa"/>
            <w:vMerge w:val="restart"/>
            <w:tcBorders>
              <w:top w:val="single" w:sz="18" w:space="0" w:color="auto"/>
              <w:left w:val="single" w:sz="18" w:space="0" w:color="auto"/>
              <w:right w:val="single" w:sz="18" w:space="0" w:color="auto"/>
            </w:tcBorders>
            <w:noWrap/>
            <w:vAlign w:val="center"/>
            <w:tcPrChange w:id="297" w:author="Debra Sykes" w:date="2012-05-29T14:18:00Z">
              <w:tcPr>
                <w:tcW w:w="2100" w:type="dxa"/>
                <w:vMerge w:val="restart"/>
                <w:tcBorders>
                  <w:top w:val="single" w:sz="18" w:space="0" w:color="auto"/>
                  <w:left w:val="single" w:sz="18" w:space="0" w:color="auto"/>
                  <w:right w:val="single" w:sz="18" w:space="0" w:color="auto"/>
                </w:tcBorders>
                <w:noWrap/>
                <w:vAlign w:val="center"/>
              </w:tcPr>
            </w:tcPrChange>
          </w:tcPr>
          <w:p w:rsidR="00AB000C" w:rsidRPr="00D72520" w:rsidRDefault="00103E3B">
            <w:pPr>
              <w:numPr>
                <w:ins w:id="298" w:author="Debra Sykes" w:date="2012-05-29T14:17:00Z"/>
              </w:numPr>
              <w:spacing w:after="0" w:line="240" w:lineRule="auto"/>
              <w:jc w:val="center"/>
              <w:rPr>
                <w:ins w:id="299" w:author="Debra Sykes" w:date="2012-05-29T14:17:00Z"/>
                <w:rFonts w:eastAsia="Times New Roman"/>
                <w:i/>
                <w:color w:val="000000"/>
                <w:szCs w:val="20"/>
                <w:rPrChange w:id="300" w:author="Debra Sykes" w:date="2012-05-29T14:20:00Z">
                  <w:rPr>
                    <w:ins w:id="301" w:author="Debra Sykes" w:date="2012-05-29T14:17:00Z"/>
                    <w:rFonts w:eastAsia="Times New Roman"/>
                    <w:color w:val="000000"/>
                    <w:szCs w:val="20"/>
                    <w:highlight w:val="yellow"/>
                  </w:rPr>
                </w:rPrChange>
              </w:rPr>
            </w:pPr>
            <w:ins w:id="302" w:author="Debra Sykes" w:date="2012-05-29T14:17:00Z">
              <w:r w:rsidRPr="00103E3B">
                <w:rPr>
                  <w:rFonts w:eastAsia="Times New Roman"/>
                  <w:i/>
                  <w:color w:val="000000"/>
                  <w:szCs w:val="20"/>
                  <w:rPrChange w:id="303" w:author="Debra Sykes" w:date="2012-05-29T14:20:00Z">
                    <w:rPr>
                      <w:rFonts w:eastAsia="Times New Roman"/>
                      <w:color w:val="000000"/>
                      <w:szCs w:val="20"/>
                      <w:highlight w:val="yellow"/>
                    </w:rPr>
                  </w:rPrChange>
                </w:rPr>
                <w:t>Highly Effective</w:t>
              </w:r>
            </w:ins>
          </w:p>
        </w:tc>
        <w:tc>
          <w:tcPr>
            <w:tcW w:w="4020" w:type="dxa"/>
            <w:tcBorders>
              <w:top w:val="single" w:sz="18" w:space="0" w:color="auto"/>
              <w:left w:val="single" w:sz="18" w:space="0" w:color="auto"/>
              <w:right w:val="single" w:sz="18" w:space="0" w:color="auto"/>
            </w:tcBorders>
            <w:noWrap/>
            <w:vAlign w:val="center"/>
            <w:tcPrChange w:id="304" w:author="Debra Sykes" w:date="2012-05-29T14:18:00Z">
              <w:tcPr>
                <w:tcW w:w="402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305" w:author="Debra Sykes" w:date="2012-05-29T14:17:00Z"/>
              </w:numPr>
              <w:spacing w:after="0" w:line="240" w:lineRule="auto"/>
              <w:jc w:val="center"/>
              <w:rPr>
                <w:ins w:id="306" w:author="Debra Sykes" w:date="2012-05-29T14:17:00Z"/>
                <w:rFonts w:eastAsia="Times New Roman"/>
                <w:i/>
                <w:color w:val="000000"/>
                <w:sz w:val="20"/>
                <w:szCs w:val="20"/>
                <w:rPrChange w:id="307" w:author="Debra Sykes" w:date="2012-05-29T15:36:00Z">
                  <w:rPr>
                    <w:ins w:id="308" w:author="Debra Sykes" w:date="2012-05-29T14:17:00Z"/>
                    <w:rFonts w:eastAsia="Times New Roman"/>
                    <w:color w:val="000000"/>
                    <w:szCs w:val="20"/>
                    <w:highlight w:val="yellow"/>
                  </w:rPr>
                </w:rPrChange>
              </w:rPr>
            </w:pPr>
            <w:ins w:id="309" w:author="Debra Sykes" w:date="2012-05-29T15:03:00Z">
              <w:r w:rsidRPr="00103E3B">
                <w:rPr>
                  <w:rFonts w:eastAsia="Times New Roman"/>
                  <w:i/>
                  <w:color w:val="000000"/>
                  <w:szCs w:val="20"/>
                  <w:rPrChange w:id="310" w:author="Debra Sykes" w:date="2012-05-29T15:36:00Z">
                    <w:rPr>
                      <w:rFonts w:eastAsia="Times New Roman"/>
                      <w:color w:val="000000"/>
                      <w:szCs w:val="20"/>
                      <w:highlight w:val="yellow"/>
                    </w:rPr>
                  </w:rPrChange>
                </w:rPr>
                <w:t>&gt;3.3%</w:t>
              </w:r>
            </w:ins>
          </w:p>
        </w:tc>
        <w:tc>
          <w:tcPr>
            <w:tcW w:w="1340" w:type="dxa"/>
            <w:tcBorders>
              <w:top w:val="single" w:sz="18" w:space="0" w:color="auto"/>
              <w:left w:val="single" w:sz="18" w:space="0" w:color="auto"/>
              <w:right w:val="single" w:sz="18" w:space="0" w:color="auto"/>
            </w:tcBorders>
            <w:noWrap/>
            <w:vAlign w:val="center"/>
            <w:tcPrChange w:id="311" w:author="Debra Sykes" w:date="2012-05-29T14:18:00Z">
              <w:tcPr>
                <w:tcW w:w="134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312" w:author="Debra Sykes" w:date="2012-05-29T14:17:00Z"/>
              </w:numPr>
              <w:spacing w:after="0" w:line="240" w:lineRule="auto"/>
              <w:jc w:val="center"/>
              <w:rPr>
                <w:ins w:id="313" w:author="Debra Sykes" w:date="2012-05-29T14:17:00Z"/>
                <w:rFonts w:eastAsia="Times New Roman"/>
                <w:i/>
                <w:color w:val="000000"/>
                <w:sz w:val="20"/>
                <w:szCs w:val="20"/>
                <w:rPrChange w:id="314" w:author="Debra Sykes" w:date="2012-05-29T15:36:00Z">
                  <w:rPr>
                    <w:ins w:id="315" w:author="Debra Sykes" w:date="2012-05-29T14:17:00Z"/>
                    <w:rFonts w:eastAsia="Times New Roman"/>
                    <w:color w:val="000000"/>
                    <w:szCs w:val="20"/>
                    <w:highlight w:val="yellow"/>
                  </w:rPr>
                </w:rPrChange>
              </w:rPr>
            </w:pPr>
            <w:ins w:id="316" w:author="Debra Sykes" w:date="2012-05-29T15:03:00Z">
              <w:r w:rsidRPr="00103E3B">
                <w:rPr>
                  <w:rFonts w:eastAsia="Times New Roman"/>
                  <w:i/>
                  <w:color w:val="000000"/>
                  <w:szCs w:val="20"/>
                  <w:rPrChange w:id="317" w:author="Debra Sykes" w:date="2012-05-29T15:36:00Z">
                    <w:rPr>
                      <w:rFonts w:eastAsia="Times New Roman"/>
                      <w:color w:val="000000"/>
                      <w:szCs w:val="20"/>
                      <w:highlight w:val="yellow"/>
                    </w:rPr>
                  </w:rPrChange>
                </w:rPr>
                <w:t>15</w:t>
              </w:r>
            </w:ins>
          </w:p>
        </w:tc>
      </w:tr>
      <w:tr w:rsidR="00AB000C" w:rsidRPr="00D72520">
        <w:trPr>
          <w:trHeight w:val="270"/>
          <w:jc w:val="center"/>
          <w:ins w:id="318" w:author="Debra Sykes" w:date="2012-05-29T14:17:00Z"/>
          <w:trPrChange w:id="319" w:author="Debra Sykes" w:date="2012-05-29T14:18:00Z">
            <w:trPr>
              <w:trHeight w:val="360"/>
              <w:jc w:val="center"/>
            </w:trPr>
          </w:trPrChange>
        </w:trPr>
        <w:tc>
          <w:tcPr>
            <w:tcW w:w="2100" w:type="dxa"/>
            <w:vMerge/>
            <w:tcBorders>
              <w:left w:val="single" w:sz="18" w:space="0" w:color="auto"/>
              <w:right w:val="single" w:sz="18" w:space="0" w:color="auto"/>
            </w:tcBorders>
            <w:noWrap/>
            <w:vAlign w:val="center"/>
            <w:tcPrChange w:id="320" w:author="Debra Sykes" w:date="2012-05-29T14:18:00Z">
              <w:tcPr>
                <w:tcW w:w="2100" w:type="dxa"/>
                <w:vMerge/>
                <w:tcBorders>
                  <w:left w:val="single" w:sz="18" w:space="0" w:color="auto"/>
                  <w:right w:val="single" w:sz="18" w:space="0" w:color="auto"/>
                </w:tcBorders>
                <w:noWrap/>
                <w:vAlign w:val="center"/>
              </w:tcPr>
            </w:tcPrChange>
          </w:tcPr>
          <w:p w:rsidR="00AB000C" w:rsidRPr="00D72520" w:rsidRDefault="00AB000C">
            <w:pPr>
              <w:numPr>
                <w:ins w:id="321" w:author="Debra Sykes" w:date="2012-05-29T14:17:00Z"/>
              </w:numPr>
              <w:spacing w:after="0" w:line="240" w:lineRule="auto"/>
              <w:jc w:val="center"/>
              <w:rPr>
                <w:ins w:id="322" w:author="Debra Sykes" w:date="2012-05-29T14:17:00Z"/>
                <w:rFonts w:eastAsia="Times New Roman"/>
                <w:i/>
                <w:color w:val="000000"/>
                <w:szCs w:val="20"/>
                <w:rPrChange w:id="323" w:author="Debra Sykes" w:date="2012-05-29T14:20:00Z">
                  <w:rPr>
                    <w:ins w:id="324" w:author="Debra Sykes" w:date="2012-05-29T14:17:00Z"/>
                    <w:rFonts w:eastAsia="Times New Roman"/>
                    <w:color w:val="000000"/>
                    <w:szCs w:val="20"/>
                    <w:highlight w:val="yellow"/>
                  </w:rPr>
                </w:rPrChange>
              </w:rPr>
            </w:pPr>
          </w:p>
        </w:tc>
        <w:tc>
          <w:tcPr>
            <w:tcW w:w="4020" w:type="dxa"/>
            <w:tcBorders>
              <w:left w:val="single" w:sz="18" w:space="0" w:color="auto"/>
              <w:right w:val="single" w:sz="18" w:space="0" w:color="auto"/>
            </w:tcBorders>
            <w:noWrap/>
            <w:vAlign w:val="center"/>
            <w:tcPrChange w:id="325" w:author="Debra Sykes" w:date="2012-05-29T14:18:00Z">
              <w:tcPr>
                <w:tcW w:w="4020" w:type="dxa"/>
                <w:tcBorders>
                  <w:left w:val="single" w:sz="18" w:space="0" w:color="auto"/>
                  <w:right w:val="single" w:sz="18" w:space="0" w:color="auto"/>
                </w:tcBorders>
                <w:noWrap/>
                <w:vAlign w:val="center"/>
              </w:tcPr>
            </w:tcPrChange>
          </w:tcPr>
          <w:p w:rsidR="00AB000C" w:rsidRPr="00AC0BE9" w:rsidRDefault="00103E3B">
            <w:pPr>
              <w:numPr>
                <w:ins w:id="326" w:author="Debra Sykes" w:date="2012-05-29T14:17:00Z"/>
              </w:numPr>
              <w:spacing w:after="0" w:line="240" w:lineRule="auto"/>
              <w:jc w:val="center"/>
              <w:rPr>
                <w:ins w:id="327" w:author="Debra Sykes" w:date="2012-05-29T14:17:00Z"/>
                <w:rFonts w:eastAsia="Times New Roman"/>
                <w:i/>
                <w:color w:val="000000"/>
                <w:sz w:val="20"/>
                <w:szCs w:val="20"/>
                <w:rPrChange w:id="328" w:author="Debra Sykes" w:date="2012-05-29T15:36:00Z">
                  <w:rPr>
                    <w:ins w:id="329" w:author="Debra Sykes" w:date="2012-05-29T14:17:00Z"/>
                    <w:rFonts w:eastAsia="Times New Roman"/>
                    <w:color w:val="000000"/>
                    <w:szCs w:val="20"/>
                    <w:highlight w:val="yellow"/>
                  </w:rPr>
                </w:rPrChange>
              </w:rPr>
            </w:pPr>
            <w:ins w:id="330" w:author="Debra Sykes" w:date="2012-05-29T15:03:00Z">
              <w:r w:rsidRPr="00103E3B">
                <w:rPr>
                  <w:rFonts w:eastAsia="Times New Roman"/>
                  <w:i/>
                  <w:color w:val="000000"/>
                  <w:szCs w:val="20"/>
                  <w:rPrChange w:id="331" w:author="Debra Sykes" w:date="2012-05-29T15:36:00Z">
                    <w:rPr>
                      <w:rFonts w:eastAsia="Times New Roman"/>
                      <w:color w:val="000000"/>
                      <w:szCs w:val="20"/>
                      <w:highlight w:val="yellow"/>
                    </w:rPr>
                  </w:rPrChange>
                </w:rPr>
                <w:t>3.2 – 3.29%</w:t>
              </w:r>
            </w:ins>
          </w:p>
        </w:tc>
        <w:tc>
          <w:tcPr>
            <w:tcW w:w="1340" w:type="dxa"/>
            <w:tcBorders>
              <w:left w:val="single" w:sz="18" w:space="0" w:color="auto"/>
              <w:right w:val="single" w:sz="18" w:space="0" w:color="auto"/>
            </w:tcBorders>
            <w:noWrap/>
            <w:vAlign w:val="center"/>
            <w:tcPrChange w:id="332" w:author="Debra Sykes" w:date="2012-05-29T14:18:00Z">
              <w:tcPr>
                <w:tcW w:w="1340" w:type="dxa"/>
                <w:tcBorders>
                  <w:left w:val="single" w:sz="18" w:space="0" w:color="auto"/>
                  <w:right w:val="single" w:sz="18" w:space="0" w:color="auto"/>
                </w:tcBorders>
                <w:noWrap/>
                <w:vAlign w:val="center"/>
              </w:tcPr>
            </w:tcPrChange>
          </w:tcPr>
          <w:p w:rsidR="00AB000C" w:rsidRPr="00AC0BE9" w:rsidRDefault="00103E3B">
            <w:pPr>
              <w:numPr>
                <w:ins w:id="333" w:author="Debra Sykes" w:date="2012-05-29T14:17:00Z"/>
              </w:numPr>
              <w:spacing w:after="0" w:line="240" w:lineRule="auto"/>
              <w:jc w:val="center"/>
              <w:rPr>
                <w:ins w:id="334" w:author="Debra Sykes" w:date="2012-05-29T14:17:00Z"/>
                <w:rFonts w:eastAsia="Times New Roman"/>
                <w:i/>
                <w:color w:val="000000"/>
                <w:sz w:val="20"/>
                <w:szCs w:val="20"/>
                <w:rPrChange w:id="335" w:author="Debra Sykes" w:date="2012-05-29T15:36:00Z">
                  <w:rPr>
                    <w:ins w:id="336" w:author="Debra Sykes" w:date="2012-05-29T14:17:00Z"/>
                    <w:rFonts w:eastAsia="Times New Roman"/>
                    <w:color w:val="000000"/>
                    <w:szCs w:val="20"/>
                    <w:highlight w:val="yellow"/>
                  </w:rPr>
                </w:rPrChange>
              </w:rPr>
            </w:pPr>
            <w:ins w:id="337" w:author="Debra Sykes" w:date="2012-05-29T15:03:00Z">
              <w:r w:rsidRPr="00103E3B">
                <w:rPr>
                  <w:rFonts w:eastAsia="Times New Roman"/>
                  <w:i/>
                  <w:color w:val="000000"/>
                  <w:szCs w:val="20"/>
                  <w:rPrChange w:id="338" w:author="Debra Sykes" w:date="2012-05-29T15:36:00Z">
                    <w:rPr>
                      <w:rFonts w:eastAsia="Times New Roman"/>
                      <w:color w:val="000000"/>
                      <w:szCs w:val="20"/>
                      <w:highlight w:val="yellow"/>
                    </w:rPr>
                  </w:rPrChange>
                </w:rPr>
                <w:t>14</w:t>
              </w:r>
            </w:ins>
          </w:p>
        </w:tc>
      </w:tr>
      <w:tr w:rsidR="00AB000C" w:rsidRPr="00D72520">
        <w:trPr>
          <w:trHeight w:val="270"/>
          <w:jc w:val="center"/>
          <w:ins w:id="339" w:author="Debra Sykes" w:date="2012-05-29T14:17:00Z"/>
          <w:trPrChange w:id="340" w:author="Debra Sykes" w:date="2012-05-29T14:18:00Z">
            <w:trPr>
              <w:trHeight w:val="360"/>
              <w:jc w:val="center"/>
            </w:trPr>
          </w:trPrChange>
        </w:trPr>
        <w:tc>
          <w:tcPr>
            <w:tcW w:w="2100" w:type="dxa"/>
            <w:vMerge/>
            <w:tcBorders>
              <w:left w:val="single" w:sz="18" w:space="0" w:color="auto"/>
              <w:bottom w:val="single" w:sz="18" w:space="0" w:color="auto"/>
              <w:right w:val="single" w:sz="18" w:space="0" w:color="auto"/>
            </w:tcBorders>
            <w:noWrap/>
            <w:vAlign w:val="center"/>
            <w:tcPrChange w:id="341" w:author="Debra Sykes" w:date="2012-05-29T14:18:00Z">
              <w:tcPr>
                <w:tcW w:w="2100" w:type="dxa"/>
                <w:vMerge/>
                <w:tcBorders>
                  <w:left w:val="single" w:sz="18" w:space="0" w:color="auto"/>
                  <w:bottom w:val="single" w:sz="18" w:space="0" w:color="auto"/>
                  <w:right w:val="single" w:sz="18" w:space="0" w:color="auto"/>
                </w:tcBorders>
                <w:noWrap/>
                <w:vAlign w:val="center"/>
              </w:tcPr>
            </w:tcPrChange>
          </w:tcPr>
          <w:p w:rsidR="00AB000C" w:rsidRPr="00D72520" w:rsidRDefault="00AB000C">
            <w:pPr>
              <w:numPr>
                <w:ins w:id="342" w:author="Debra Sykes" w:date="2012-05-29T14:17:00Z"/>
              </w:numPr>
              <w:spacing w:after="0" w:line="240" w:lineRule="auto"/>
              <w:jc w:val="center"/>
              <w:rPr>
                <w:ins w:id="343" w:author="Debra Sykes" w:date="2012-05-29T14:17:00Z"/>
                <w:rFonts w:eastAsia="Times New Roman"/>
                <w:i/>
                <w:color w:val="000000"/>
                <w:szCs w:val="20"/>
                <w:rPrChange w:id="344" w:author="Debra Sykes" w:date="2012-05-29T14:20:00Z">
                  <w:rPr>
                    <w:ins w:id="345" w:author="Debra Sykes" w:date="2012-05-29T14:17:00Z"/>
                    <w:rFonts w:eastAsia="Times New Roman"/>
                    <w:color w:val="000000"/>
                    <w:szCs w:val="20"/>
                    <w:highlight w:val="yellow"/>
                  </w:rPr>
                </w:rPrChange>
              </w:rPr>
            </w:pPr>
          </w:p>
        </w:tc>
        <w:tc>
          <w:tcPr>
            <w:tcW w:w="4020" w:type="dxa"/>
            <w:tcBorders>
              <w:left w:val="single" w:sz="18" w:space="0" w:color="auto"/>
              <w:bottom w:val="single" w:sz="18" w:space="0" w:color="auto"/>
              <w:right w:val="single" w:sz="18" w:space="0" w:color="auto"/>
            </w:tcBorders>
            <w:noWrap/>
            <w:vAlign w:val="center"/>
            <w:tcPrChange w:id="346" w:author="Debra Sykes" w:date="2012-05-29T14:18:00Z">
              <w:tcPr>
                <w:tcW w:w="4020" w:type="dxa"/>
                <w:tcBorders>
                  <w:left w:val="single" w:sz="18" w:space="0" w:color="auto"/>
                  <w:bottom w:val="single" w:sz="18" w:space="0" w:color="auto"/>
                  <w:right w:val="single" w:sz="18" w:space="0" w:color="auto"/>
                </w:tcBorders>
                <w:noWrap/>
                <w:vAlign w:val="center"/>
              </w:tcPr>
            </w:tcPrChange>
          </w:tcPr>
          <w:p w:rsidR="00AB000C" w:rsidRPr="00AC0BE9" w:rsidRDefault="00103E3B" w:rsidP="00ED0A9A">
            <w:pPr>
              <w:numPr>
                <w:ins w:id="347" w:author="Debra Sykes" w:date="2012-05-29T14:17:00Z"/>
              </w:numPr>
              <w:spacing w:after="0" w:line="240" w:lineRule="auto"/>
              <w:jc w:val="center"/>
              <w:rPr>
                <w:ins w:id="348" w:author="Debra Sykes" w:date="2012-05-29T14:17:00Z"/>
                <w:rFonts w:eastAsia="Times New Roman"/>
                <w:i/>
                <w:color w:val="000000"/>
                <w:sz w:val="20"/>
                <w:szCs w:val="20"/>
                <w:rPrChange w:id="349" w:author="Debra Sykes" w:date="2012-05-29T15:36:00Z">
                  <w:rPr>
                    <w:ins w:id="350" w:author="Debra Sykes" w:date="2012-05-29T14:17:00Z"/>
                    <w:rFonts w:eastAsia="Times New Roman"/>
                    <w:color w:val="000000"/>
                    <w:szCs w:val="20"/>
                    <w:highlight w:val="yellow"/>
                  </w:rPr>
                </w:rPrChange>
              </w:rPr>
            </w:pPr>
            <w:ins w:id="351" w:author="Debra Sykes" w:date="2012-05-29T15:03:00Z">
              <w:r w:rsidRPr="00103E3B">
                <w:rPr>
                  <w:rFonts w:eastAsia="Times New Roman"/>
                  <w:i/>
                  <w:color w:val="000000"/>
                  <w:szCs w:val="20"/>
                  <w:rPrChange w:id="352" w:author="Debra Sykes" w:date="2012-05-29T15:36:00Z">
                    <w:rPr>
                      <w:rFonts w:eastAsia="Times New Roman"/>
                      <w:color w:val="000000"/>
                      <w:szCs w:val="20"/>
                      <w:highlight w:val="yellow"/>
                    </w:rPr>
                  </w:rPrChange>
                </w:rPr>
                <w:t>3.0 – 3.19%</w:t>
              </w:r>
            </w:ins>
          </w:p>
        </w:tc>
        <w:tc>
          <w:tcPr>
            <w:tcW w:w="1340" w:type="dxa"/>
            <w:tcBorders>
              <w:left w:val="single" w:sz="18" w:space="0" w:color="auto"/>
              <w:bottom w:val="single" w:sz="18" w:space="0" w:color="auto"/>
              <w:right w:val="single" w:sz="18" w:space="0" w:color="auto"/>
            </w:tcBorders>
            <w:noWrap/>
            <w:vAlign w:val="center"/>
            <w:tcPrChange w:id="353" w:author="Debra Sykes" w:date="2012-05-29T14:18:00Z">
              <w:tcPr>
                <w:tcW w:w="1340" w:type="dxa"/>
                <w:tcBorders>
                  <w:left w:val="single" w:sz="18" w:space="0" w:color="auto"/>
                  <w:bottom w:val="single" w:sz="18" w:space="0" w:color="auto"/>
                  <w:right w:val="single" w:sz="18" w:space="0" w:color="auto"/>
                </w:tcBorders>
                <w:noWrap/>
                <w:vAlign w:val="center"/>
              </w:tcPr>
            </w:tcPrChange>
          </w:tcPr>
          <w:p w:rsidR="00AB000C" w:rsidRPr="00AC0BE9" w:rsidRDefault="00103E3B">
            <w:pPr>
              <w:numPr>
                <w:ins w:id="354" w:author="Debra Sykes" w:date="2012-05-29T14:17:00Z"/>
              </w:numPr>
              <w:spacing w:after="0" w:line="240" w:lineRule="auto"/>
              <w:jc w:val="center"/>
              <w:rPr>
                <w:ins w:id="355" w:author="Debra Sykes" w:date="2012-05-29T14:17:00Z"/>
                <w:rFonts w:eastAsia="Times New Roman"/>
                <w:i/>
                <w:color w:val="000000"/>
                <w:sz w:val="20"/>
                <w:szCs w:val="20"/>
                <w:rPrChange w:id="356" w:author="Debra Sykes" w:date="2012-05-29T15:36:00Z">
                  <w:rPr>
                    <w:ins w:id="357" w:author="Debra Sykes" w:date="2012-05-29T14:17:00Z"/>
                    <w:rFonts w:eastAsia="Times New Roman"/>
                    <w:color w:val="000000"/>
                    <w:szCs w:val="20"/>
                    <w:highlight w:val="yellow"/>
                  </w:rPr>
                </w:rPrChange>
              </w:rPr>
            </w:pPr>
            <w:ins w:id="358" w:author="Debra Sykes" w:date="2012-05-29T15:03:00Z">
              <w:r w:rsidRPr="00103E3B">
                <w:rPr>
                  <w:rFonts w:eastAsia="Times New Roman"/>
                  <w:i/>
                  <w:color w:val="000000"/>
                  <w:szCs w:val="20"/>
                  <w:rPrChange w:id="359" w:author="Debra Sykes" w:date="2012-05-29T15:36:00Z">
                    <w:rPr>
                      <w:rFonts w:eastAsia="Times New Roman"/>
                      <w:color w:val="000000"/>
                      <w:szCs w:val="20"/>
                      <w:highlight w:val="yellow"/>
                    </w:rPr>
                  </w:rPrChange>
                </w:rPr>
                <w:t>13</w:t>
              </w:r>
            </w:ins>
          </w:p>
        </w:tc>
      </w:tr>
      <w:tr w:rsidR="00AB000C" w:rsidRPr="00D72520">
        <w:trPr>
          <w:trHeight w:val="315"/>
          <w:jc w:val="center"/>
          <w:ins w:id="360" w:author="Debra Sykes" w:date="2012-05-29T14:17:00Z"/>
          <w:trPrChange w:id="361" w:author="Debra Sykes" w:date="2012-05-29T14:18:00Z">
            <w:trPr>
              <w:trHeight w:val="404"/>
              <w:jc w:val="center"/>
            </w:trPr>
          </w:trPrChange>
        </w:trPr>
        <w:tc>
          <w:tcPr>
            <w:tcW w:w="2100" w:type="dxa"/>
            <w:vMerge w:val="restart"/>
            <w:tcBorders>
              <w:top w:val="single" w:sz="18" w:space="0" w:color="auto"/>
              <w:left w:val="single" w:sz="18" w:space="0" w:color="auto"/>
              <w:right w:val="single" w:sz="18" w:space="0" w:color="auto"/>
            </w:tcBorders>
            <w:shd w:val="clear" w:color="auto" w:fill="auto"/>
            <w:noWrap/>
            <w:vAlign w:val="center"/>
            <w:tcPrChange w:id="362" w:author="Debra Sykes" w:date="2012-05-29T14:18:00Z">
              <w:tcPr>
                <w:tcW w:w="2100" w:type="dxa"/>
                <w:vMerge w:val="restart"/>
                <w:tcBorders>
                  <w:top w:val="single" w:sz="18" w:space="0" w:color="auto"/>
                  <w:left w:val="single" w:sz="18" w:space="0" w:color="auto"/>
                  <w:right w:val="single" w:sz="18" w:space="0" w:color="auto"/>
                </w:tcBorders>
                <w:shd w:val="clear" w:color="auto" w:fill="auto"/>
                <w:noWrap/>
                <w:vAlign w:val="center"/>
              </w:tcPr>
            </w:tcPrChange>
          </w:tcPr>
          <w:p w:rsidR="00AB000C" w:rsidRPr="00D72520" w:rsidRDefault="00AB000C" w:rsidP="00D72520">
            <w:pPr>
              <w:numPr>
                <w:ins w:id="363" w:author="Debra Sykes" w:date="2012-05-29T14:17:00Z"/>
              </w:numPr>
              <w:spacing w:after="0" w:line="240" w:lineRule="auto"/>
              <w:jc w:val="center"/>
              <w:rPr>
                <w:ins w:id="364" w:author="Debra Sykes" w:date="2012-05-29T14:17:00Z"/>
                <w:rFonts w:eastAsia="Times New Roman"/>
                <w:i/>
                <w:color w:val="000000"/>
                <w:szCs w:val="20"/>
                <w:rPrChange w:id="365" w:author="Debra Sykes" w:date="2012-05-29T14:20:00Z">
                  <w:rPr>
                    <w:ins w:id="366" w:author="Debra Sykes" w:date="2012-05-29T14:17:00Z"/>
                    <w:rFonts w:eastAsia="Times New Roman"/>
                    <w:color w:val="000000"/>
                    <w:szCs w:val="20"/>
                  </w:rPr>
                </w:rPrChange>
              </w:rPr>
            </w:pPr>
          </w:p>
          <w:p w:rsidR="00AB000C" w:rsidRPr="00D72520" w:rsidRDefault="00AB000C" w:rsidP="00D72520">
            <w:pPr>
              <w:numPr>
                <w:ins w:id="367" w:author="Debra Sykes" w:date="2012-05-29T14:17:00Z"/>
              </w:numPr>
              <w:spacing w:after="0" w:line="240" w:lineRule="auto"/>
              <w:jc w:val="center"/>
              <w:rPr>
                <w:ins w:id="368" w:author="Debra Sykes" w:date="2012-05-29T14:17:00Z"/>
                <w:rFonts w:eastAsia="Times New Roman"/>
                <w:i/>
                <w:color w:val="000000"/>
                <w:szCs w:val="20"/>
                <w:rPrChange w:id="369" w:author="Debra Sykes" w:date="2012-05-29T14:20:00Z">
                  <w:rPr>
                    <w:ins w:id="370" w:author="Debra Sykes" w:date="2012-05-29T14:17:00Z"/>
                    <w:rFonts w:eastAsia="Times New Roman"/>
                    <w:color w:val="000000"/>
                    <w:szCs w:val="20"/>
                  </w:rPr>
                </w:rPrChange>
              </w:rPr>
            </w:pPr>
          </w:p>
          <w:p w:rsidR="00AB000C" w:rsidRPr="00D72520" w:rsidRDefault="00103E3B" w:rsidP="00D72520">
            <w:pPr>
              <w:numPr>
                <w:ins w:id="371" w:author="Debra Sykes" w:date="2012-05-29T14:17:00Z"/>
              </w:numPr>
              <w:jc w:val="center"/>
              <w:rPr>
                <w:ins w:id="372" w:author="Debra Sykes" w:date="2012-05-29T14:17:00Z"/>
                <w:rFonts w:eastAsia="Times New Roman"/>
                <w:i/>
                <w:color w:val="000000"/>
                <w:szCs w:val="20"/>
                <w:rPrChange w:id="373" w:author="Debra Sykes" w:date="2012-05-29T14:20:00Z">
                  <w:rPr>
                    <w:ins w:id="374" w:author="Debra Sykes" w:date="2012-05-29T14:17:00Z"/>
                    <w:rFonts w:eastAsia="Times New Roman"/>
                    <w:color w:val="000000"/>
                    <w:szCs w:val="20"/>
                  </w:rPr>
                </w:rPrChange>
              </w:rPr>
            </w:pPr>
            <w:ins w:id="375" w:author="Debra Sykes" w:date="2012-05-29T14:17:00Z">
              <w:r w:rsidRPr="00103E3B">
                <w:rPr>
                  <w:rFonts w:eastAsia="Times New Roman"/>
                  <w:i/>
                  <w:color w:val="000000"/>
                  <w:szCs w:val="20"/>
                  <w:rPrChange w:id="376" w:author="Debra Sykes" w:date="2012-05-29T14:20:00Z">
                    <w:rPr>
                      <w:rFonts w:eastAsia="Times New Roman"/>
                      <w:color w:val="000000"/>
                      <w:szCs w:val="20"/>
                      <w:highlight w:val="cyan"/>
                    </w:rPr>
                  </w:rPrChange>
                </w:rPr>
                <w:t>Effective</w:t>
              </w:r>
            </w:ins>
          </w:p>
        </w:tc>
        <w:tc>
          <w:tcPr>
            <w:tcW w:w="4020" w:type="dxa"/>
            <w:tcBorders>
              <w:top w:val="single" w:sz="18" w:space="0" w:color="auto"/>
              <w:left w:val="single" w:sz="18" w:space="0" w:color="auto"/>
              <w:right w:val="single" w:sz="18" w:space="0" w:color="auto"/>
            </w:tcBorders>
            <w:noWrap/>
            <w:vAlign w:val="center"/>
            <w:tcPrChange w:id="377" w:author="Debra Sykes" w:date="2012-05-29T14:18:00Z">
              <w:tcPr>
                <w:tcW w:w="402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378" w:author="Debra Sykes" w:date="2012-05-29T14:17:00Z"/>
              </w:numPr>
              <w:spacing w:after="0" w:line="240" w:lineRule="auto"/>
              <w:jc w:val="center"/>
              <w:rPr>
                <w:ins w:id="379" w:author="Debra Sykes" w:date="2012-05-29T14:17:00Z"/>
                <w:rFonts w:eastAsia="Times New Roman"/>
                <w:i/>
                <w:color w:val="000000"/>
                <w:sz w:val="20"/>
                <w:szCs w:val="20"/>
                <w:rPrChange w:id="380" w:author="Debra Sykes" w:date="2012-05-29T15:36:00Z">
                  <w:rPr>
                    <w:ins w:id="381" w:author="Debra Sykes" w:date="2012-05-29T14:17:00Z"/>
                    <w:rFonts w:eastAsia="Times New Roman"/>
                    <w:color w:val="000000"/>
                    <w:szCs w:val="20"/>
                  </w:rPr>
                </w:rPrChange>
              </w:rPr>
            </w:pPr>
            <w:ins w:id="382" w:author="Debra Sykes" w:date="2012-05-29T15:04:00Z">
              <w:r w:rsidRPr="00103E3B">
                <w:rPr>
                  <w:rFonts w:eastAsia="Times New Roman"/>
                  <w:i/>
                  <w:color w:val="000000"/>
                  <w:szCs w:val="20"/>
                  <w:rPrChange w:id="383" w:author="Debra Sykes" w:date="2012-05-29T15:36:00Z">
                    <w:rPr>
                      <w:rFonts w:eastAsia="Times New Roman"/>
                      <w:color w:val="000000"/>
                      <w:szCs w:val="20"/>
                      <w:highlight w:val="yellow"/>
                    </w:rPr>
                  </w:rPrChange>
                </w:rPr>
                <w:t>2.7 – 2.99%</w:t>
              </w:r>
            </w:ins>
          </w:p>
        </w:tc>
        <w:tc>
          <w:tcPr>
            <w:tcW w:w="1340" w:type="dxa"/>
            <w:tcBorders>
              <w:top w:val="single" w:sz="18" w:space="0" w:color="auto"/>
              <w:left w:val="single" w:sz="18" w:space="0" w:color="auto"/>
              <w:right w:val="single" w:sz="18" w:space="0" w:color="auto"/>
            </w:tcBorders>
            <w:noWrap/>
            <w:vAlign w:val="center"/>
            <w:tcPrChange w:id="384" w:author="Debra Sykes" w:date="2012-05-29T14:18:00Z">
              <w:tcPr>
                <w:tcW w:w="134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385" w:author="Debra Sykes" w:date="2012-05-29T14:17:00Z"/>
              </w:numPr>
              <w:spacing w:after="0" w:line="240" w:lineRule="auto"/>
              <w:jc w:val="center"/>
              <w:rPr>
                <w:ins w:id="386" w:author="Debra Sykes" w:date="2012-05-29T14:17:00Z"/>
                <w:rFonts w:eastAsia="Times New Roman"/>
                <w:i/>
                <w:color w:val="000000"/>
                <w:sz w:val="20"/>
                <w:szCs w:val="20"/>
                <w:rPrChange w:id="387" w:author="Debra Sykes" w:date="2012-05-29T15:36:00Z">
                  <w:rPr>
                    <w:ins w:id="388" w:author="Debra Sykes" w:date="2012-05-29T14:17:00Z"/>
                    <w:rFonts w:eastAsia="Times New Roman"/>
                    <w:color w:val="000000"/>
                    <w:szCs w:val="20"/>
                  </w:rPr>
                </w:rPrChange>
              </w:rPr>
            </w:pPr>
            <w:ins w:id="389" w:author="Debra Sykes" w:date="2012-05-29T15:04:00Z">
              <w:r w:rsidRPr="00103E3B">
                <w:rPr>
                  <w:rFonts w:eastAsia="Times New Roman"/>
                  <w:i/>
                  <w:color w:val="000000"/>
                  <w:szCs w:val="20"/>
                  <w:rPrChange w:id="390" w:author="Debra Sykes" w:date="2012-05-29T15:36:00Z">
                    <w:rPr>
                      <w:rFonts w:eastAsia="Times New Roman"/>
                      <w:color w:val="000000"/>
                      <w:szCs w:val="20"/>
                      <w:highlight w:val="yellow"/>
                    </w:rPr>
                  </w:rPrChange>
                </w:rPr>
                <w:t>12</w:t>
              </w:r>
            </w:ins>
          </w:p>
        </w:tc>
      </w:tr>
      <w:tr w:rsidR="00AB000C" w:rsidRPr="00D72520">
        <w:trPr>
          <w:trHeight w:val="279"/>
          <w:jc w:val="center"/>
          <w:ins w:id="391" w:author="Debra Sykes" w:date="2012-05-29T14:17:00Z"/>
          <w:trPrChange w:id="392" w:author="Debra Sykes" w:date="2012-05-29T14:18:00Z">
            <w:trPr>
              <w:trHeight w:val="360"/>
              <w:jc w:val="center"/>
            </w:trPr>
          </w:trPrChange>
        </w:trPr>
        <w:tc>
          <w:tcPr>
            <w:tcW w:w="2100" w:type="dxa"/>
            <w:vMerge/>
            <w:tcBorders>
              <w:left w:val="single" w:sz="18" w:space="0" w:color="auto"/>
              <w:right w:val="single" w:sz="18" w:space="0" w:color="auto"/>
            </w:tcBorders>
            <w:shd w:val="clear" w:color="auto" w:fill="auto"/>
            <w:noWrap/>
            <w:vAlign w:val="center"/>
            <w:tcPrChange w:id="393" w:author="Debra Sykes" w:date="2012-05-29T14:18:00Z">
              <w:tcPr>
                <w:tcW w:w="2100" w:type="dxa"/>
                <w:vMerge/>
                <w:tcBorders>
                  <w:left w:val="single" w:sz="18" w:space="0" w:color="auto"/>
                  <w:right w:val="single" w:sz="18" w:space="0" w:color="auto"/>
                </w:tcBorders>
                <w:shd w:val="clear" w:color="auto" w:fill="auto"/>
                <w:noWrap/>
                <w:vAlign w:val="center"/>
              </w:tcPr>
            </w:tcPrChange>
          </w:tcPr>
          <w:p w:rsidR="00AB000C" w:rsidRPr="00D72520" w:rsidRDefault="00AB000C" w:rsidP="00D72520">
            <w:pPr>
              <w:numPr>
                <w:ins w:id="394" w:author="Debra Sykes" w:date="2012-05-29T14:17:00Z"/>
              </w:numPr>
              <w:jc w:val="center"/>
              <w:rPr>
                <w:ins w:id="395" w:author="Debra Sykes" w:date="2012-05-29T14:17:00Z"/>
                <w:rFonts w:eastAsia="Times New Roman"/>
                <w:i/>
                <w:color w:val="000000"/>
                <w:szCs w:val="20"/>
                <w:rPrChange w:id="396" w:author="Debra Sykes" w:date="2012-05-29T14:20:00Z">
                  <w:rPr>
                    <w:ins w:id="397"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398" w:author="Debra Sykes" w:date="2012-05-29T14:18:00Z">
              <w:tcPr>
                <w:tcW w:w="4020" w:type="dxa"/>
                <w:tcBorders>
                  <w:left w:val="single" w:sz="18" w:space="0" w:color="auto"/>
                  <w:right w:val="single" w:sz="18" w:space="0" w:color="auto"/>
                </w:tcBorders>
                <w:noWrap/>
                <w:vAlign w:val="center"/>
              </w:tcPr>
            </w:tcPrChange>
          </w:tcPr>
          <w:p w:rsidR="00AB000C" w:rsidRPr="00AC0BE9" w:rsidRDefault="00103E3B">
            <w:pPr>
              <w:numPr>
                <w:ins w:id="399" w:author="Debra Sykes" w:date="2012-05-29T14:17:00Z"/>
              </w:numPr>
              <w:spacing w:after="0" w:line="240" w:lineRule="auto"/>
              <w:jc w:val="center"/>
              <w:rPr>
                <w:ins w:id="400" w:author="Debra Sykes" w:date="2012-05-29T14:17:00Z"/>
                <w:rFonts w:eastAsia="Times New Roman"/>
                <w:i/>
                <w:color w:val="000000"/>
                <w:sz w:val="20"/>
                <w:szCs w:val="20"/>
                <w:rPrChange w:id="401" w:author="Debra Sykes" w:date="2012-05-29T15:36:00Z">
                  <w:rPr>
                    <w:ins w:id="402" w:author="Debra Sykes" w:date="2012-05-29T14:17:00Z"/>
                    <w:rFonts w:eastAsia="Times New Roman"/>
                    <w:color w:val="000000"/>
                    <w:szCs w:val="20"/>
                  </w:rPr>
                </w:rPrChange>
              </w:rPr>
            </w:pPr>
            <w:ins w:id="403" w:author="Debra Sykes" w:date="2012-05-29T15:04:00Z">
              <w:r w:rsidRPr="00103E3B">
                <w:rPr>
                  <w:rFonts w:eastAsia="Times New Roman"/>
                  <w:i/>
                  <w:color w:val="000000"/>
                  <w:szCs w:val="20"/>
                  <w:rPrChange w:id="404" w:author="Debra Sykes" w:date="2012-05-29T15:36:00Z">
                    <w:rPr>
                      <w:rFonts w:eastAsia="Times New Roman"/>
                      <w:color w:val="000000"/>
                      <w:szCs w:val="20"/>
                      <w:highlight w:val="yellow"/>
                    </w:rPr>
                  </w:rPrChange>
                </w:rPr>
                <w:t>2.3 - 2.69%</w:t>
              </w:r>
            </w:ins>
          </w:p>
        </w:tc>
        <w:tc>
          <w:tcPr>
            <w:tcW w:w="1340" w:type="dxa"/>
            <w:tcBorders>
              <w:left w:val="single" w:sz="18" w:space="0" w:color="auto"/>
              <w:right w:val="single" w:sz="18" w:space="0" w:color="auto"/>
            </w:tcBorders>
            <w:noWrap/>
            <w:vAlign w:val="center"/>
            <w:tcPrChange w:id="405" w:author="Debra Sykes" w:date="2012-05-29T14:18:00Z">
              <w:tcPr>
                <w:tcW w:w="1340" w:type="dxa"/>
                <w:tcBorders>
                  <w:left w:val="single" w:sz="18" w:space="0" w:color="auto"/>
                  <w:right w:val="single" w:sz="18" w:space="0" w:color="auto"/>
                </w:tcBorders>
                <w:noWrap/>
                <w:vAlign w:val="center"/>
              </w:tcPr>
            </w:tcPrChange>
          </w:tcPr>
          <w:p w:rsidR="00AB000C" w:rsidRPr="00AC0BE9" w:rsidRDefault="00103E3B">
            <w:pPr>
              <w:numPr>
                <w:ins w:id="406" w:author="Debra Sykes" w:date="2012-05-29T14:17:00Z"/>
              </w:numPr>
              <w:spacing w:after="0" w:line="240" w:lineRule="auto"/>
              <w:jc w:val="center"/>
              <w:rPr>
                <w:ins w:id="407" w:author="Debra Sykes" w:date="2012-05-29T14:17:00Z"/>
                <w:rFonts w:eastAsia="Times New Roman"/>
                <w:i/>
                <w:color w:val="000000"/>
                <w:sz w:val="20"/>
                <w:szCs w:val="20"/>
                <w:rPrChange w:id="408" w:author="Debra Sykes" w:date="2012-05-29T15:36:00Z">
                  <w:rPr>
                    <w:ins w:id="409" w:author="Debra Sykes" w:date="2012-05-29T14:17:00Z"/>
                    <w:rFonts w:eastAsia="Times New Roman"/>
                    <w:color w:val="000000"/>
                    <w:szCs w:val="20"/>
                  </w:rPr>
                </w:rPrChange>
              </w:rPr>
            </w:pPr>
            <w:ins w:id="410" w:author="Debra Sykes" w:date="2012-05-29T15:04:00Z">
              <w:r w:rsidRPr="00103E3B">
                <w:rPr>
                  <w:rFonts w:eastAsia="Times New Roman"/>
                  <w:i/>
                  <w:color w:val="000000"/>
                  <w:szCs w:val="20"/>
                  <w:rPrChange w:id="411" w:author="Debra Sykes" w:date="2012-05-29T15:36:00Z">
                    <w:rPr>
                      <w:rFonts w:eastAsia="Times New Roman"/>
                      <w:color w:val="000000"/>
                      <w:szCs w:val="20"/>
                      <w:highlight w:val="yellow"/>
                    </w:rPr>
                  </w:rPrChange>
                </w:rPr>
                <w:t>11</w:t>
              </w:r>
            </w:ins>
          </w:p>
        </w:tc>
      </w:tr>
      <w:tr w:rsidR="00AB000C" w:rsidRPr="00D72520">
        <w:trPr>
          <w:trHeight w:val="351"/>
          <w:jc w:val="center"/>
          <w:ins w:id="412" w:author="Debra Sykes" w:date="2012-05-29T14:17:00Z"/>
          <w:trPrChange w:id="413" w:author="Debra Sykes" w:date="2012-05-29T14:23:00Z">
            <w:trPr>
              <w:trHeight w:val="360"/>
              <w:jc w:val="center"/>
            </w:trPr>
          </w:trPrChange>
        </w:trPr>
        <w:tc>
          <w:tcPr>
            <w:tcW w:w="2100" w:type="dxa"/>
            <w:vMerge/>
            <w:tcBorders>
              <w:left w:val="single" w:sz="18" w:space="0" w:color="auto"/>
              <w:bottom w:val="single" w:sz="18" w:space="0" w:color="auto"/>
              <w:right w:val="single" w:sz="18" w:space="0" w:color="auto"/>
            </w:tcBorders>
            <w:shd w:val="clear" w:color="auto" w:fill="auto"/>
            <w:noWrap/>
            <w:vAlign w:val="center"/>
            <w:tcPrChange w:id="414" w:author="Debra Sykes" w:date="2012-05-29T14:23:00Z">
              <w:tcPr>
                <w:tcW w:w="2100" w:type="dxa"/>
                <w:vMerge/>
                <w:tcBorders>
                  <w:left w:val="single" w:sz="18" w:space="0" w:color="auto"/>
                  <w:bottom w:val="single" w:sz="18" w:space="0" w:color="auto"/>
                  <w:right w:val="single" w:sz="18" w:space="0" w:color="auto"/>
                </w:tcBorders>
                <w:shd w:val="clear" w:color="auto" w:fill="auto"/>
                <w:noWrap/>
                <w:vAlign w:val="center"/>
              </w:tcPr>
            </w:tcPrChange>
          </w:tcPr>
          <w:p w:rsidR="00AB000C" w:rsidRPr="00D72520" w:rsidRDefault="00AB000C" w:rsidP="00D72520">
            <w:pPr>
              <w:numPr>
                <w:ins w:id="415" w:author="Debra Sykes" w:date="2012-05-29T14:17:00Z"/>
              </w:numPr>
              <w:jc w:val="center"/>
              <w:rPr>
                <w:ins w:id="416" w:author="Debra Sykes" w:date="2012-05-29T14:17:00Z"/>
                <w:rFonts w:eastAsia="Times New Roman"/>
                <w:i/>
                <w:color w:val="000000"/>
                <w:szCs w:val="20"/>
                <w:rPrChange w:id="417" w:author="Debra Sykes" w:date="2012-05-29T14:20:00Z">
                  <w:rPr>
                    <w:ins w:id="418" w:author="Debra Sykes" w:date="2012-05-29T14:17:00Z"/>
                    <w:rFonts w:eastAsia="Times New Roman"/>
                    <w:color w:val="000000"/>
                    <w:szCs w:val="20"/>
                  </w:rPr>
                </w:rPrChange>
              </w:rPr>
            </w:pPr>
          </w:p>
        </w:tc>
        <w:tc>
          <w:tcPr>
            <w:tcW w:w="4020" w:type="dxa"/>
            <w:tcBorders>
              <w:left w:val="single" w:sz="18" w:space="0" w:color="auto"/>
              <w:bottom w:val="single" w:sz="18" w:space="0" w:color="auto"/>
              <w:right w:val="single" w:sz="18" w:space="0" w:color="auto"/>
            </w:tcBorders>
            <w:noWrap/>
            <w:vAlign w:val="center"/>
            <w:tcPrChange w:id="419" w:author="Debra Sykes" w:date="2012-05-29T14:23:00Z">
              <w:tcPr>
                <w:tcW w:w="4020" w:type="dxa"/>
                <w:tcBorders>
                  <w:left w:val="single" w:sz="18" w:space="0" w:color="auto"/>
                  <w:bottom w:val="single" w:sz="18" w:space="0" w:color="auto"/>
                  <w:right w:val="single" w:sz="18" w:space="0" w:color="auto"/>
                </w:tcBorders>
                <w:noWrap/>
                <w:vAlign w:val="center"/>
              </w:tcPr>
            </w:tcPrChange>
          </w:tcPr>
          <w:p w:rsidR="00AB000C" w:rsidRPr="00AC0BE9" w:rsidRDefault="00103E3B">
            <w:pPr>
              <w:numPr>
                <w:ins w:id="420" w:author="Debra Sykes" w:date="2012-05-29T14:17:00Z"/>
              </w:numPr>
              <w:spacing w:after="0" w:line="240" w:lineRule="auto"/>
              <w:jc w:val="center"/>
              <w:rPr>
                <w:ins w:id="421" w:author="Debra Sykes" w:date="2012-05-29T14:17:00Z"/>
                <w:rFonts w:eastAsia="Times New Roman"/>
                <w:i/>
                <w:color w:val="000000"/>
                <w:sz w:val="20"/>
                <w:szCs w:val="20"/>
                <w:rPrChange w:id="422" w:author="Debra Sykes" w:date="2012-05-29T15:36:00Z">
                  <w:rPr>
                    <w:ins w:id="423" w:author="Debra Sykes" w:date="2012-05-29T14:17:00Z"/>
                    <w:rFonts w:eastAsia="Times New Roman"/>
                    <w:color w:val="000000"/>
                    <w:szCs w:val="20"/>
                  </w:rPr>
                </w:rPrChange>
              </w:rPr>
            </w:pPr>
            <w:ins w:id="424" w:author="Debra Sykes" w:date="2012-05-29T15:04:00Z">
              <w:r w:rsidRPr="00103E3B">
                <w:rPr>
                  <w:rFonts w:eastAsia="Times New Roman"/>
                  <w:i/>
                  <w:color w:val="000000"/>
                  <w:szCs w:val="20"/>
                  <w:rPrChange w:id="425" w:author="Debra Sykes" w:date="2012-05-29T15:36:00Z">
                    <w:rPr>
                      <w:rFonts w:eastAsia="Times New Roman"/>
                      <w:color w:val="000000"/>
                      <w:szCs w:val="20"/>
                      <w:highlight w:val="yellow"/>
                    </w:rPr>
                  </w:rPrChange>
                </w:rPr>
                <w:t>1.9 – 2.29%</w:t>
              </w:r>
            </w:ins>
          </w:p>
        </w:tc>
        <w:tc>
          <w:tcPr>
            <w:tcW w:w="1340" w:type="dxa"/>
            <w:tcBorders>
              <w:left w:val="single" w:sz="18" w:space="0" w:color="auto"/>
              <w:bottom w:val="single" w:sz="18" w:space="0" w:color="auto"/>
              <w:right w:val="single" w:sz="18" w:space="0" w:color="auto"/>
            </w:tcBorders>
            <w:noWrap/>
            <w:vAlign w:val="center"/>
            <w:tcPrChange w:id="426" w:author="Debra Sykes" w:date="2012-05-29T14:23:00Z">
              <w:tcPr>
                <w:tcW w:w="1340" w:type="dxa"/>
                <w:tcBorders>
                  <w:left w:val="single" w:sz="18" w:space="0" w:color="auto"/>
                  <w:bottom w:val="single" w:sz="18" w:space="0" w:color="auto"/>
                  <w:right w:val="single" w:sz="18" w:space="0" w:color="auto"/>
                </w:tcBorders>
                <w:noWrap/>
                <w:vAlign w:val="center"/>
              </w:tcPr>
            </w:tcPrChange>
          </w:tcPr>
          <w:p w:rsidR="00AB000C" w:rsidRPr="00AC0BE9" w:rsidRDefault="00103E3B">
            <w:pPr>
              <w:numPr>
                <w:ins w:id="427" w:author="Debra Sykes" w:date="2012-05-29T14:17:00Z"/>
              </w:numPr>
              <w:spacing w:after="0" w:line="240" w:lineRule="auto"/>
              <w:jc w:val="center"/>
              <w:rPr>
                <w:ins w:id="428" w:author="Debra Sykes" w:date="2012-05-29T14:17:00Z"/>
                <w:rFonts w:eastAsia="Times New Roman"/>
                <w:i/>
                <w:color w:val="000000"/>
                <w:sz w:val="20"/>
                <w:szCs w:val="20"/>
                <w:rPrChange w:id="429" w:author="Debra Sykes" w:date="2012-05-29T15:36:00Z">
                  <w:rPr>
                    <w:ins w:id="430" w:author="Debra Sykes" w:date="2012-05-29T14:17:00Z"/>
                    <w:rFonts w:eastAsia="Times New Roman"/>
                    <w:color w:val="000000"/>
                    <w:szCs w:val="20"/>
                  </w:rPr>
                </w:rPrChange>
              </w:rPr>
            </w:pPr>
            <w:ins w:id="431" w:author="Debra Sykes" w:date="2012-05-29T15:04:00Z">
              <w:r w:rsidRPr="00103E3B">
                <w:rPr>
                  <w:rFonts w:eastAsia="Times New Roman"/>
                  <w:i/>
                  <w:color w:val="000000"/>
                  <w:szCs w:val="20"/>
                  <w:rPrChange w:id="432" w:author="Debra Sykes" w:date="2012-05-29T15:36:00Z">
                    <w:rPr>
                      <w:rFonts w:eastAsia="Times New Roman"/>
                      <w:color w:val="000000"/>
                      <w:szCs w:val="20"/>
                      <w:highlight w:val="yellow"/>
                    </w:rPr>
                  </w:rPrChange>
                </w:rPr>
                <w:t>10</w:t>
              </w:r>
            </w:ins>
          </w:p>
        </w:tc>
      </w:tr>
      <w:tr w:rsidR="00AB000C" w:rsidRPr="00D72520">
        <w:trPr>
          <w:trHeight w:val="288"/>
          <w:jc w:val="center"/>
          <w:ins w:id="433" w:author="Debra Sykes" w:date="2012-05-29T14:17:00Z"/>
          <w:trPrChange w:id="434" w:author="Debra Sykes" w:date="2012-05-29T14:19:00Z">
            <w:trPr>
              <w:trHeight w:val="377"/>
              <w:jc w:val="center"/>
            </w:trPr>
          </w:trPrChange>
        </w:trPr>
        <w:tc>
          <w:tcPr>
            <w:tcW w:w="2100" w:type="dxa"/>
            <w:vMerge w:val="restart"/>
            <w:tcBorders>
              <w:top w:val="single" w:sz="18" w:space="0" w:color="auto"/>
              <w:left w:val="single" w:sz="18" w:space="0" w:color="auto"/>
              <w:right w:val="single" w:sz="18" w:space="0" w:color="auto"/>
            </w:tcBorders>
            <w:shd w:val="clear" w:color="auto" w:fill="auto"/>
            <w:noWrap/>
            <w:vAlign w:val="center"/>
            <w:tcPrChange w:id="435" w:author="Debra Sykes" w:date="2012-05-29T14:19:00Z">
              <w:tcPr>
                <w:tcW w:w="2100" w:type="dxa"/>
                <w:vMerge w:val="restart"/>
                <w:tcBorders>
                  <w:top w:val="single" w:sz="18" w:space="0" w:color="auto"/>
                  <w:left w:val="single" w:sz="18" w:space="0" w:color="auto"/>
                  <w:right w:val="single" w:sz="18" w:space="0" w:color="auto"/>
                </w:tcBorders>
                <w:shd w:val="clear" w:color="auto" w:fill="auto"/>
                <w:noWrap/>
                <w:vAlign w:val="center"/>
              </w:tcPr>
            </w:tcPrChange>
          </w:tcPr>
          <w:p w:rsidR="00AB000C" w:rsidRPr="00D72520" w:rsidRDefault="00103E3B" w:rsidP="00D72520">
            <w:pPr>
              <w:numPr>
                <w:ins w:id="436" w:author="Debra Sykes" w:date="2012-05-29T14:17:00Z"/>
              </w:numPr>
              <w:jc w:val="center"/>
              <w:rPr>
                <w:ins w:id="437" w:author="Debra Sykes" w:date="2012-05-29T14:17:00Z"/>
                <w:rFonts w:eastAsia="Times New Roman"/>
                <w:i/>
                <w:color w:val="000000"/>
                <w:szCs w:val="20"/>
                <w:rPrChange w:id="438" w:author="Debra Sykes" w:date="2012-05-29T14:20:00Z">
                  <w:rPr>
                    <w:ins w:id="439" w:author="Debra Sykes" w:date="2012-05-29T14:17:00Z"/>
                    <w:rFonts w:eastAsia="Times New Roman"/>
                    <w:color w:val="000000"/>
                    <w:szCs w:val="20"/>
                  </w:rPr>
                </w:rPrChange>
              </w:rPr>
            </w:pPr>
            <w:ins w:id="440" w:author="Debra Sykes" w:date="2012-05-29T14:17:00Z">
              <w:r w:rsidRPr="00103E3B">
                <w:rPr>
                  <w:rFonts w:eastAsia="Times New Roman"/>
                  <w:i/>
                  <w:color w:val="000000"/>
                  <w:szCs w:val="20"/>
                  <w:rPrChange w:id="441" w:author="Debra Sykes" w:date="2012-05-29T14:20:00Z">
                    <w:rPr>
                      <w:rFonts w:eastAsia="Times New Roman"/>
                      <w:color w:val="000000"/>
                      <w:szCs w:val="20"/>
                      <w:highlight w:val="cyan"/>
                    </w:rPr>
                  </w:rPrChange>
                </w:rPr>
                <w:t>Developing</w:t>
              </w:r>
            </w:ins>
          </w:p>
        </w:tc>
        <w:tc>
          <w:tcPr>
            <w:tcW w:w="4020" w:type="dxa"/>
            <w:tcBorders>
              <w:top w:val="single" w:sz="18" w:space="0" w:color="auto"/>
              <w:left w:val="single" w:sz="18" w:space="0" w:color="auto"/>
              <w:right w:val="single" w:sz="18" w:space="0" w:color="auto"/>
            </w:tcBorders>
            <w:noWrap/>
            <w:vAlign w:val="center"/>
            <w:tcPrChange w:id="442" w:author="Debra Sykes" w:date="2012-05-29T14:19:00Z">
              <w:tcPr>
                <w:tcW w:w="402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443" w:author="Debra Sykes" w:date="2012-05-29T14:17:00Z"/>
              </w:numPr>
              <w:spacing w:after="0" w:line="240" w:lineRule="auto"/>
              <w:jc w:val="center"/>
              <w:rPr>
                <w:ins w:id="444" w:author="Debra Sykes" w:date="2012-05-29T14:17:00Z"/>
                <w:rFonts w:eastAsia="Times New Roman"/>
                <w:i/>
                <w:color w:val="000000"/>
                <w:sz w:val="20"/>
                <w:szCs w:val="20"/>
                <w:rPrChange w:id="445" w:author="Debra Sykes" w:date="2012-05-29T15:36:00Z">
                  <w:rPr>
                    <w:ins w:id="446" w:author="Debra Sykes" w:date="2012-05-29T14:17:00Z"/>
                    <w:rFonts w:eastAsia="Times New Roman"/>
                    <w:color w:val="000000"/>
                    <w:szCs w:val="20"/>
                    <w:highlight w:val="cyan"/>
                  </w:rPr>
                </w:rPrChange>
              </w:rPr>
            </w:pPr>
            <w:ins w:id="447" w:author="Debra Sykes" w:date="2012-05-29T15:04:00Z">
              <w:r w:rsidRPr="00103E3B">
                <w:rPr>
                  <w:rFonts w:eastAsia="Times New Roman"/>
                  <w:i/>
                  <w:color w:val="000000"/>
                  <w:szCs w:val="20"/>
                  <w:rPrChange w:id="448" w:author="Debra Sykes" w:date="2012-05-29T15:36:00Z">
                    <w:rPr>
                      <w:rFonts w:eastAsia="Times New Roman"/>
                      <w:color w:val="000000"/>
                      <w:szCs w:val="20"/>
                      <w:highlight w:val="yellow"/>
                    </w:rPr>
                  </w:rPrChange>
                </w:rPr>
                <w:t>1.75 – 1.89%</w:t>
              </w:r>
            </w:ins>
          </w:p>
        </w:tc>
        <w:tc>
          <w:tcPr>
            <w:tcW w:w="1340" w:type="dxa"/>
            <w:tcBorders>
              <w:top w:val="single" w:sz="18" w:space="0" w:color="auto"/>
              <w:left w:val="single" w:sz="18" w:space="0" w:color="auto"/>
              <w:right w:val="single" w:sz="18" w:space="0" w:color="auto"/>
            </w:tcBorders>
            <w:noWrap/>
            <w:vAlign w:val="center"/>
            <w:tcPrChange w:id="449" w:author="Debra Sykes" w:date="2012-05-29T14:19:00Z">
              <w:tcPr>
                <w:tcW w:w="134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450" w:author="Debra Sykes" w:date="2012-05-29T14:17:00Z"/>
              </w:numPr>
              <w:spacing w:after="0" w:line="240" w:lineRule="auto"/>
              <w:jc w:val="center"/>
              <w:rPr>
                <w:ins w:id="451" w:author="Debra Sykes" w:date="2012-05-29T14:17:00Z"/>
                <w:rFonts w:eastAsia="Times New Roman"/>
                <w:i/>
                <w:color w:val="000000"/>
                <w:sz w:val="20"/>
                <w:szCs w:val="20"/>
                <w:rPrChange w:id="452" w:author="Debra Sykes" w:date="2012-05-29T15:36:00Z">
                  <w:rPr>
                    <w:ins w:id="453" w:author="Debra Sykes" w:date="2012-05-29T14:17:00Z"/>
                    <w:rFonts w:eastAsia="Times New Roman"/>
                    <w:color w:val="000000"/>
                    <w:szCs w:val="20"/>
                    <w:highlight w:val="cyan"/>
                  </w:rPr>
                </w:rPrChange>
              </w:rPr>
            </w:pPr>
            <w:ins w:id="454" w:author="Debra Sykes" w:date="2012-05-29T15:04:00Z">
              <w:r w:rsidRPr="00103E3B">
                <w:rPr>
                  <w:rFonts w:eastAsia="Times New Roman"/>
                  <w:i/>
                  <w:color w:val="000000"/>
                  <w:szCs w:val="20"/>
                  <w:rPrChange w:id="455" w:author="Debra Sykes" w:date="2012-05-29T15:36:00Z">
                    <w:rPr>
                      <w:rFonts w:eastAsia="Times New Roman"/>
                      <w:color w:val="000000"/>
                      <w:szCs w:val="20"/>
                      <w:highlight w:val="yellow"/>
                    </w:rPr>
                  </w:rPrChange>
                </w:rPr>
                <w:t>9</w:t>
              </w:r>
            </w:ins>
          </w:p>
        </w:tc>
      </w:tr>
      <w:tr w:rsidR="00AB000C" w:rsidRPr="00D72520">
        <w:trPr>
          <w:trHeight w:val="288"/>
          <w:jc w:val="center"/>
          <w:ins w:id="456" w:author="Debra Sykes" w:date="2012-05-29T14:17:00Z"/>
          <w:trPrChange w:id="457" w:author="Debra Sykes" w:date="2012-05-29T14:19:00Z">
            <w:trPr>
              <w:trHeight w:val="360"/>
              <w:jc w:val="center"/>
            </w:trPr>
          </w:trPrChange>
        </w:trPr>
        <w:tc>
          <w:tcPr>
            <w:tcW w:w="2100" w:type="dxa"/>
            <w:vMerge/>
            <w:tcBorders>
              <w:left w:val="single" w:sz="18" w:space="0" w:color="auto"/>
              <w:right w:val="single" w:sz="18" w:space="0" w:color="auto"/>
            </w:tcBorders>
            <w:shd w:val="clear" w:color="auto" w:fill="auto"/>
            <w:noWrap/>
            <w:vAlign w:val="center"/>
            <w:tcPrChange w:id="458" w:author="Debra Sykes" w:date="2012-05-29T14:19:00Z">
              <w:tcPr>
                <w:tcW w:w="2100" w:type="dxa"/>
                <w:vMerge/>
                <w:tcBorders>
                  <w:left w:val="single" w:sz="18" w:space="0" w:color="auto"/>
                  <w:right w:val="single" w:sz="18" w:space="0" w:color="auto"/>
                </w:tcBorders>
                <w:shd w:val="clear" w:color="auto" w:fill="auto"/>
                <w:noWrap/>
                <w:vAlign w:val="center"/>
              </w:tcPr>
            </w:tcPrChange>
          </w:tcPr>
          <w:p w:rsidR="00AB000C" w:rsidRPr="00D72520" w:rsidRDefault="00AB000C" w:rsidP="00D72520">
            <w:pPr>
              <w:numPr>
                <w:ins w:id="459" w:author="Debra Sykes" w:date="2012-05-29T14:17:00Z"/>
              </w:numPr>
              <w:jc w:val="center"/>
              <w:rPr>
                <w:ins w:id="460" w:author="Debra Sykes" w:date="2012-05-29T14:17:00Z"/>
                <w:rFonts w:eastAsia="Times New Roman"/>
                <w:i/>
                <w:color w:val="000000"/>
                <w:szCs w:val="20"/>
                <w:rPrChange w:id="461" w:author="Debra Sykes" w:date="2012-05-29T14:20:00Z">
                  <w:rPr>
                    <w:ins w:id="462"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463" w:author="Debra Sykes" w:date="2012-05-29T14:19:00Z">
              <w:tcPr>
                <w:tcW w:w="4020" w:type="dxa"/>
                <w:tcBorders>
                  <w:left w:val="single" w:sz="18" w:space="0" w:color="auto"/>
                  <w:right w:val="single" w:sz="18" w:space="0" w:color="auto"/>
                </w:tcBorders>
                <w:noWrap/>
                <w:vAlign w:val="center"/>
              </w:tcPr>
            </w:tcPrChange>
          </w:tcPr>
          <w:p w:rsidR="00AB000C" w:rsidRPr="00AC0BE9" w:rsidRDefault="00103E3B">
            <w:pPr>
              <w:numPr>
                <w:ins w:id="464" w:author="Debra Sykes" w:date="2012-05-29T14:17:00Z"/>
              </w:numPr>
              <w:tabs>
                <w:tab w:val="center" w:pos="4680"/>
                <w:tab w:val="right" w:pos="9360"/>
              </w:tabs>
              <w:spacing w:after="0" w:line="240" w:lineRule="auto"/>
              <w:jc w:val="center"/>
              <w:rPr>
                <w:ins w:id="465" w:author="Debra Sykes" w:date="2012-05-29T14:17:00Z"/>
                <w:rFonts w:eastAsia="Times New Roman"/>
                <w:i/>
                <w:color w:val="000000"/>
                <w:sz w:val="20"/>
                <w:szCs w:val="20"/>
                <w:rPrChange w:id="466" w:author="Debra Sykes" w:date="2012-05-29T15:36:00Z">
                  <w:rPr>
                    <w:ins w:id="467" w:author="Debra Sykes" w:date="2012-05-29T14:17:00Z"/>
                    <w:rFonts w:eastAsia="Times New Roman"/>
                    <w:color w:val="000000"/>
                    <w:szCs w:val="20"/>
                    <w:highlight w:val="cyan"/>
                  </w:rPr>
                </w:rPrChange>
              </w:rPr>
            </w:pPr>
            <w:ins w:id="468" w:author="Debra Sykes" w:date="2012-05-29T15:04:00Z">
              <w:r w:rsidRPr="00103E3B">
                <w:rPr>
                  <w:rFonts w:eastAsia="Times New Roman"/>
                  <w:i/>
                  <w:color w:val="000000"/>
                  <w:szCs w:val="20"/>
                  <w:rPrChange w:id="469" w:author="Debra Sykes" w:date="2012-05-29T15:36:00Z">
                    <w:rPr>
                      <w:rFonts w:eastAsia="Times New Roman"/>
                      <w:color w:val="000000"/>
                      <w:szCs w:val="20"/>
                      <w:highlight w:val="yellow"/>
                    </w:rPr>
                  </w:rPrChange>
                </w:rPr>
                <w:t>1.6 – 1.74%</w:t>
              </w:r>
            </w:ins>
          </w:p>
        </w:tc>
        <w:tc>
          <w:tcPr>
            <w:tcW w:w="1340" w:type="dxa"/>
            <w:tcBorders>
              <w:left w:val="single" w:sz="18" w:space="0" w:color="auto"/>
              <w:right w:val="single" w:sz="18" w:space="0" w:color="auto"/>
            </w:tcBorders>
            <w:noWrap/>
            <w:vAlign w:val="center"/>
            <w:tcPrChange w:id="470" w:author="Debra Sykes" w:date="2012-05-29T14:19:00Z">
              <w:tcPr>
                <w:tcW w:w="1340" w:type="dxa"/>
                <w:tcBorders>
                  <w:left w:val="single" w:sz="18" w:space="0" w:color="auto"/>
                  <w:right w:val="single" w:sz="18" w:space="0" w:color="auto"/>
                </w:tcBorders>
                <w:noWrap/>
                <w:vAlign w:val="center"/>
              </w:tcPr>
            </w:tcPrChange>
          </w:tcPr>
          <w:p w:rsidR="00AB000C" w:rsidRPr="00AC0BE9" w:rsidRDefault="00103E3B">
            <w:pPr>
              <w:numPr>
                <w:ins w:id="471" w:author="Debra Sykes" w:date="2012-05-29T14:17:00Z"/>
              </w:numPr>
              <w:tabs>
                <w:tab w:val="center" w:pos="4680"/>
                <w:tab w:val="right" w:pos="9360"/>
              </w:tabs>
              <w:spacing w:after="0" w:line="240" w:lineRule="auto"/>
              <w:jc w:val="center"/>
              <w:rPr>
                <w:ins w:id="472" w:author="Debra Sykes" w:date="2012-05-29T14:17:00Z"/>
                <w:rFonts w:eastAsia="Times New Roman"/>
                <w:i/>
                <w:color w:val="000000"/>
                <w:sz w:val="20"/>
                <w:szCs w:val="20"/>
                <w:rPrChange w:id="473" w:author="Debra Sykes" w:date="2012-05-29T15:36:00Z">
                  <w:rPr>
                    <w:ins w:id="474" w:author="Debra Sykes" w:date="2012-05-29T14:17:00Z"/>
                    <w:rFonts w:eastAsia="Times New Roman"/>
                    <w:color w:val="000000"/>
                    <w:szCs w:val="20"/>
                    <w:highlight w:val="cyan"/>
                  </w:rPr>
                </w:rPrChange>
              </w:rPr>
            </w:pPr>
            <w:ins w:id="475" w:author="Debra Sykes" w:date="2012-05-29T15:04:00Z">
              <w:r w:rsidRPr="00103E3B">
                <w:rPr>
                  <w:rFonts w:eastAsia="Times New Roman"/>
                  <w:i/>
                  <w:color w:val="000000"/>
                  <w:szCs w:val="20"/>
                  <w:rPrChange w:id="476" w:author="Debra Sykes" w:date="2012-05-29T15:36:00Z">
                    <w:rPr>
                      <w:rFonts w:eastAsia="Times New Roman"/>
                      <w:color w:val="000000"/>
                      <w:szCs w:val="20"/>
                      <w:highlight w:val="yellow"/>
                    </w:rPr>
                  </w:rPrChange>
                </w:rPr>
                <w:t>8</w:t>
              </w:r>
            </w:ins>
          </w:p>
        </w:tc>
      </w:tr>
      <w:tr w:rsidR="00AB000C" w:rsidRPr="00D72520">
        <w:trPr>
          <w:trHeight w:val="270"/>
          <w:jc w:val="center"/>
          <w:ins w:id="477" w:author="Debra Sykes" w:date="2012-05-29T14:17:00Z"/>
          <w:trPrChange w:id="478" w:author="Debra Sykes" w:date="2012-05-29T14:19:00Z">
            <w:trPr>
              <w:trHeight w:val="360"/>
              <w:jc w:val="center"/>
            </w:trPr>
          </w:trPrChange>
        </w:trPr>
        <w:tc>
          <w:tcPr>
            <w:tcW w:w="2100" w:type="dxa"/>
            <w:vMerge/>
            <w:tcBorders>
              <w:left w:val="single" w:sz="18" w:space="0" w:color="auto"/>
              <w:right w:val="single" w:sz="18" w:space="0" w:color="auto"/>
            </w:tcBorders>
            <w:shd w:val="clear" w:color="auto" w:fill="auto"/>
            <w:noWrap/>
            <w:vAlign w:val="center"/>
            <w:tcPrChange w:id="479" w:author="Debra Sykes" w:date="2012-05-29T14:19:00Z">
              <w:tcPr>
                <w:tcW w:w="2100" w:type="dxa"/>
                <w:vMerge/>
                <w:tcBorders>
                  <w:left w:val="single" w:sz="18" w:space="0" w:color="auto"/>
                  <w:right w:val="single" w:sz="18" w:space="0" w:color="auto"/>
                </w:tcBorders>
                <w:shd w:val="clear" w:color="auto" w:fill="auto"/>
                <w:noWrap/>
                <w:vAlign w:val="center"/>
              </w:tcPr>
            </w:tcPrChange>
          </w:tcPr>
          <w:p w:rsidR="00AB000C" w:rsidRPr="00D72520" w:rsidRDefault="00AB000C" w:rsidP="00D72520">
            <w:pPr>
              <w:numPr>
                <w:ins w:id="480" w:author="Debra Sykes" w:date="2012-05-29T14:17:00Z"/>
              </w:numPr>
              <w:jc w:val="center"/>
              <w:rPr>
                <w:ins w:id="481" w:author="Debra Sykes" w:date="2012-05-29T14:17:00Z"/>
                <w:rFonts w:eastAsia="Times New Roman"/>
                <w:i/>
                <w:color w:val="000000"/>
                <w:szCs w:val="20"/>
                <w:rPrChange w:id="482" w:author="Debra Sykes" w:date="2012-05-29T14:20:00Z">
                  <w:rPr>
                    <w:ins w:id="483"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484" w:author="Debra Sykes" w:date="2012-05-29T14:19:00Z">
              <w:tcPr>
                <w:tcW w:w="4020" w:type="dxa"/>
                <w:tcBorders>
                  <w:left w:val="single" w:sz="18" w:space="0" w:color="auto"/>
                  <w:right w:val="single" w:sz="18" w:space="0" w:color="auto"/>
                </w:tcBorders>
                <w:noWrap/>
                <w:vAlign w:val="center"/>
              </w:tcPr>
            </w:tcPrChange>
          </w:tcPr>
          <w:p w:rsidR="00AB000C" w:rsidRPr="00AC0BE9" w:rsidRDefault="00103E3B">
            <w:pPr>
              <w:numPr>
                <w:ins w:id="485" w:author="Debra Sykes" w:date="2012-05-29T14:17:00Z"/>
              </w:numPr>
              <w:tabs>
                <w:tab w:val="center" w:pos="4680"/>
                <w:tab w:val="right" w:pos="9360"/>
              </w:tabs>
              <w:spacing w:after="0" w:line="240" w:lineRule="auto"/>
              <w:jc w:val="center"/>
              <w:rPr>
                <w:ins w:id="486" w:author="Debra Sykes" w:date="2012-05-29T14:17:00Z"/>
                <w:rFonts w:eastAsia="Times New Roman"/>
                <w:i/>
                <w:color w:val="000000"/>
                <w:sz w:val="20"/>
                <w:szCs w:val="20"/>
                <w:rPrChange w:id="487" w:author="Debra Sykes" w:date="2012-05-29T15:36:00Z">
                  <w:rPr>
                    <w:ins w:id="488" w:author="Debra Sykes" w:date="2012-05-29T14:17:00Z"/>
                    <w:rFonts w:eastAsia="Times New Roman"/>
                    <w:color w:val="000000"/>
                    <w:szCs w:val="20"/>
                  </w:rPr>
                </w:rPrChange>
              </w:rPr>
            </w:pPr>
            <w:ins w:id="489" w:author="Debra Sykes" w:date="2012-05-29T15:04:00Z">
              <w:r w:rsidRPr="00103E3B">
                <w:rPr>
                  <w:rFonts w:eastAsia="Times New Roman"/>
                  <w:i/>
                  <w:color w:val="000000"/>
                  <w:szCs w:val="20"/>
                  <w:rPrChange w:id="490" w:author="Debra Sykes" w:date="2012-05-29T15:36:00Z">
                    <w:rPr>
                      <w:rFonts w:eastAsia="Times New Roman"/>
                      <w:color w:val="000000"/>
                      <w:szCs w:val="20"/>
                      <w:highlight w:val="yellow"/>
                    </w:rPr>
                  </w:rPrChange>
                </w:rPr>
                <w:t>1.45 – 1.59%</w:t>
              </w:r>
            </w:ins>
          </w:p>
        </w:tc>
        <w:tc>
          <w:tcPr>
            <w:tcW w:w="1340" w:type="dxa"/>
            <w:tcBorders>
              <w:left w:val="single" w:sz="18" w:space="0" w:color="auto"/>
              <w:right w:val="single" w:sz="18" w:space="0" w:color="auto"/>
            </w:tcBorders>
            <w:noWrap/>
            <w:vAlign w:val="center"/>
            <w:tcPrChange w:id="491" w:author="Debra Sykes" w:date="2012-05-29T14:19:00Z">
              <w:tcPr>
                <w:tcW w:w="1340" w:type="dxa"/>
                <w:tcBorders>
                  <w:left w:val="single" w:sz="18" w:space="0" w:color="auto"/>
                  <w:right w:val="single" w:sz="18" w:space="0" w:color="auto"/>
                </w:tcBorders>
                <w:noWrap/>
                <w:vAlign w:val="center"/>
              </w:tcPr>
            </w:tcPrChange>
          </w:tcPr>
          <w:p w:rsidR="00AB000C" w:rsidRPr="00AC0BE9" w:rsidRDefault="00103E3B">
            <w:pPr>
              <w:numPr>
                <w:ins w:id="492" w:author="Debra Sykes" w:date="2012-05-29T14:17:00Z"/>
              </w:numPr>
              <w:tabs>
                <w:tab w:val="center" w:pos="4680"/>
                <w:tab w:val="right" w:pos="9360"/>
              </w:tabs>
              <w:spacing w:after="0" w:line="240" w:lineRule="auto"/>
              <w:jc w:val="center"/>
              <w:rPr>
                <w:ins w:id="493" w:author="Debra Sykes" w:date="2012-05-29T14:17:00Z"/>
                <w:rFonts w:eastAsia="Times New Roman"/>
                <w:i/>
                <w:color w:val="000000"/>
                <w:sz w:val="20"/>
                <w:szCs w:val="20"/>
                <w:rPrChange w:id="494" w:author="Debra Sykes" w:date="2012-05-29T15:36:00Z">
                  <w:rPr>
                    <w:ins w:id="495" w:author="Debra Sykes" w:date="2012-05-29T14:17:00Z"/>
                    <w:rFonts w:eastAsia="Times New Roman"/>
                    <w:color w:val="000000"/>
                    <w:szCs w:val="20"/>
                  </w:rPr>
                </w:rPrChange>
              </w:rPr>
            </w:pPr>
            <w:ins w:id="496" w:author="Debra Sykes" w:date="2012-05-29T15:04:00Z">
              <w:r w:rsidRPr="00103E3B">
                <w:rPr>
                  <w:rFonts w:eastAsia="Times New Roman"/>
                  <w:i/>
                  <w:color w:val="000000"/>
                  <w:szCs w:val="20"/>
                  <w:rPrChange w:id="497" w:author="Debra Sykes" w:date="2012-05-29T15:36:00Z">
                    <w:rPr>
                      <w:rFonts w:eastAsia="Times New Roman"/>
                      <w:color w:val="000000"/>
                      <w:szCs w:val="20"/>
                      <w:highlight w:val="yellow"/>
                    </w:rPr>
                  </w:rPrChange>
                </w:rPr>
                <w:t>7</w:t>
              </w:r>
            </w:ins>
          </w:p>
        </w:tc>
      </w:tr>
      <w:tr w:rsidR="00AB000C" w:rsidRPr="00D72520">
        <w:trPr>
          <w:trHeight w:val="261"/>
          <w:jc w:val="center"/>
          <w:ins w:id="498" w:author="Debra Sykes" w:date="2012-05-29T14:17:00Z"/>
          <w:trPrChange w:id="499" w:author="Debra Sykes" w:date="2012-05-29T14:19:00Z">
            <w:trPr>
              <w:trHeight w:val="360"/>
              <w:jc w:val="center"/>
            </w:trPr>
          </w:trPrChange>
        </w:trPr>
        <w:tc>
          <w:tcPr>
            <w:tcW w:w="0" w:type="auto"/>
            <w:vMerge/>
            <w:tcBorders>
              <w:left w:val="single" w:sz="18" w:space="0" w:color="auto"/>
              <w:right w:val="single" w:sz="18" w:space="0" w:color="auto"/>
            </w:tcBorders>
            <w:shd w:val="clear" w:color="auto" w:fill="auto"/>
            <w:vAlign w:val="center"/>
            <w:tcPrChange w:id="500" w:author="Debra Sykes" w:date="2012-05-29T14:19:00Z">
              <w:tcPr>
                <w:tcW w:w="0" w:type="auto"/>
                <w:vMerge/>
                <w:tcBorders>
                  <w:left w:val="single" w:sz="18" w:space="0" w:color="auto"/>
                  <w:right w:val="single" w:sz="18" w:space="0" w:color="auto"/>
                </w:tcBorders>
                <w:shd w:val="clear" w:color="auto" w:fill="auto"/>
                <w:vAlign w:val="center"/>
              </w:tcPr>
            </w:tcPrChange>
          </w:tcPr>
          <w:p w:rsidR="00AB000C" w:rsidRPr="00D72520" w:rsidRDefault="00AB000C" w:rsidP="00D72520">
            <w:pPr>
              <w:numPr>
                <w:ins w:id="501" w:author="Debra Sykes" w:date="2012-05-29T14:17:00Z"/>
              </w:numPr>
              <w:jc w:val="center"/>
              <w:rPr>
                <w:ins w:id="502" w:author="Debra Sykes" w:date="2012-05-29T14:17:00Z"/>
                <w:rFonts w:eastAsia="Times New Roman"/>
                <w:i/>
                <w:color w:val="000000"/>
                <w:szCs w:val="20"/>
                <w:rPrChange w:id="503" w:author="Debra Sykes" w:date="2012-05-29T14:20:00Z">
                  <w:rPr>
                    <w:ins w:id="504"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505" w:author="Debra Sykes" w:date="2012-05-29T14:19:00Z">
              <w:tcPr>
                <w:tcW w:w="4020" w:type="dxa"/>
                <w:tcBorders>
                  <w:left w:val="single" w:sz="18" w:space="0" w:color="auto"/>
                  <w:right w:val="single" w:sz="18" w:space="0" w:color="auto"/>
                </w:tcBorders>
                <w:noWrap/>
                <w:vAlign w:val="center"/>
              </w:tcPr>
            </w:tcPrChange>
          </w:tcPr>
          <w:p w:rsidR="00AB000C" w:rsidRPr="00AC0BE9" w:rsidRDefault="00103E3B" w:rsidP="00CB27F3">
            <w:pPr>
              <w:numPr>
                <w:ins w:id="506" w:author="Debra Sykes" w:date="2012-05-29T14:17:00Z"/>
              </w:numPr>
              <w:spacing w:after="0" w:line="240" w:lineRule="auto"/>
              <w:jc w:val="center"/>
              <w:rPr>
                <w:ins w:id="507" w:author="Debra Sykes" w:date="2012-05-29T14:17:00Z"/>
                <w:rFonts w:eastAsia="Times New Roman"/>
                <w:i/>
                <w:color w:val="000000"/>
                <w:sz w:val="20"/>
                <w:szCs w:val="20"/>
                <w:rPrChange w:id="508" w:author="Debra Sykes" w:date="2012-05-29T15:36:00Z">
                  <w:rPr>
                    <w:ins w:id="509" w:author="Debra Sykes" w:date="2012-05-29T14:17:00Z"/>
                    <w:rFonts w:eastAsia="Times New Roman"/>
                    <w:color w:val="000000"/>
                    <w:szCs w:val="20"/>
                  </w:rPr>
                </w:rPrChange>
              </w:rPr>
            </w:pPr>
            <w:ins w:id="510" w:author="Debra Sykes" w:date="2012-05-29T15:04:00Z">
              <w:r w:rsidRPr="00103E3B">
                <w:rPr>
                  <w:rFonts w:eastAsia="Times New Roman"/>
                  <w:i/>
                  <w:color w:val="000000"/>
                  <w:szCs w:val="20"/>
                  <w:rPrChange w:id="511" w:author="Debra Sykes" w:date="2012-05-29T15:36:00Z">
                    <w:rPr>
                      <w:rFonts w:eastAsia="Times New Roman"/>
                      <w:color w:val="000000"/>
                      <w:szCs w:val="20"/>
                      <w:highlight w:val="yellow"/>
                    </w:rPr>
                  </w:rPrChange>
                </w:rPr>
                <w:t>1.3 – 1.44%</w:t>
              </w:r>
            </w:ins>
          </w:p>
        </w:tc>
        <w:tc>
          <w:tcPr>
            <w:tcW w:w="1340" w:type="dxa"/>
            <w:tcBorders>
              <w:left w:val="single" w:sz="18" w:space="0" w:color="auto"/>
              <w:right w:val="single" w:sz="18" w:space="0" w:color="auto"/>
            </w:tcBorders>
            <w:noWrap/>
            <w:vAlign w:val="center"/>
            <w:tcPrChange w:id="512" w:author="Debra Sykes" w:date="2012-05-29T14:19:00Z">
              <w:tcPr>
                <w:tcW w:w="1340" w:type="dxa"/>
                <w:tcBorders>
                  <w:left w:val="single" w:sz="18" w:space="0" w:color="auto"/>
                  <w:right w:val="single" w:sz="18" w:space="0" w:color="auto"/>
                </w:tcBorders>
                <w:noWrap/>
                <w:vAlign w:val="center"/>
              </w:tcPr>
            </w:tcPrChange>
          </w:tcPr>
          <w:p w:rsidR="00AB000C" w:rsidRPr="00AC0BE9" w:rsidRDefault="00103E3B">
            <w:pPr>
              <w:numPr>
                <w:ins w:id="513" w:author="Debra Sykes" w:date="2012-05-29T14:17:00Z"/>
              </w:numPr>
              <w:spacing w:after="0" w:line="240" w:lineRule="auto"/>
              <w:jc w:val="center"/>
              <w:rPr>
                <w:ins w:id="514" w:author="Debra Sykes" w:date="2012-05-29T14:17:00Z"/>
                <w:rFonts w:eastAsia="Times New Roman"/>
                <w:i/>
                <w:color w:val="000000"/>
                <w:sz w:val="20"/>
                <w:szCs w:val="20"/>
                <w:rPrChange w:id="515" w:author="Debra Sykes" w:date="2012-05-29T15:36:00Z">
                  <w:rPr>
                    <w:ins w:id="516" w:author="Debra Sykes" w:date="2012-05-29T14:17:00Z"/>
                    <w:rFonts w:eastAsia="Times New Roman"/>
                    <w:color w:val="000000"/>
                    <w:szCs w:val="20"/>
                  </w:rPr>
                </w:rPrChange>
              </w:rPr>
            </w:pPr>
            <w:ins w:id="517" w:author="Debra Sykes" w:date="2012-05-29T15:04:00Z">
              <w:r w:rsidRPr="00103E3B">
                <w:rPr>
                  <w:rFonts w:eastAsia="Times New Roman"/>
                  <w:i/>
                  <w:color w:val="000000"/>
                  <w:szCs w:val="20"/>
                  <w:rPrChange w:id="518" w:author="Debra Sykes" w:date="2012-05-29T15:36:00Z">
                    <w:rPr>
                      <w:rFonts w:eastAsia="Times New Roman"/>
                      <w:color w:val="000000"/>
                      <w:szCs w:val="20"/>
                      <w:highlight w:val="yellow"/>
                    </w:rPr>
                  </w:rPrChange>
                </w:rPr>
                <w:t>6</w:t>
              </w:r>
            </w:ins>
          </w:p>
        </w:tc>
      </w:tr>
      <w:tr w:rsidR="00AB000C" w:rsidRPr="00D72520">
        <w:trPr>
          <w:trHeight w:val="261"/>
          <w:jc w:val="center"/>
          <w:ins w:id="519" w:author="Debra Sykes" w:date="2012-05-29T14:17:00Z"/>
          <w:trPrChange w:id="520" w:author="Debra Sykes" w:date="2012-05-29T14:19:00Z">
            <w:trPr>
              <w:trHeight w:val="360"/>
              <w:jc w:val="center"/>
            </w:trPr>
          </w:trPrChange>
        </w:trPr>
        <w:tc>
          <w:tcPr>
            <w:tcW w:w="0" w:type="auto"/>
            <w:vMerge/>
            <w:tcBorders>
              <w:left w:val="single" w:sz="18" w:space="0" w:color="auto"/>
              <w:right w:val="single" w:sz="18" w:space="0" w:color="auto"/>
            </w:tcBorders>
            <w:shd w:val="clear" w:color="auto" w:fill="auto"/>
            <w:vAlign w:val="center"/>
            <w:tcPrChange w:id="521" w:author="Debra Sykes" w:date="2012-05-29T14:19:00Z">
              <w:tcPr>
                <w:tcW w:w="0" w:type="auto"/>
                <w:vMerge/>
                <w:tcBorders>
                  <w:left w:val="single" w:sz="18" w:space="0" w:color="auto"/>
                  <w:right w:val="single" w:sz="18" w:space="0" w:color="auto"/>
                </w:tcBorders>
                <w:shd w:val="clear" w:color="auto" w:fill="auto"/>
                <w:vAlign w:val="center"/>
              </w:tcPr>
            </w:tcPrChange>
          </w:tcPr>
          <w:p w:rsidR="00AB000C" w:rsidRPr="00D72520" w:rsidRDefault="00AB000C" w:rsidP="00D72520">
            <w:pPr>
              <w:numPr>
                <w:ins w:id="522" w:author="Debra Sykes" w:date="2012-05-29T14:17:00Z"/>
              </w:numPr>
              <w:jc w:val="center"/>
              <w:rPr>
                <w:ins w:id="523" w:author="Debra Sykes" w:date="2012-05-29T14:17:00Z"/>
                <w:rFonts w:eastAsia="Times New Roman"/>
                <w:i/>
                <w:color w:val="000000"/>
                <w:szCs w:val="20"/>
                <w:rPrChange w:id="524" w:author="Debra Sykes" w:date="2012-05-29T14:20:00Z">
                  <w:rPr>
                    <w:ins w:id="525"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526" w:author="Debra Sykes" w:date="2012-05-29T14:19:00Z">
              <w:tcPr>
                <w:tcW w:w="4020" w:type="dxa"/>
                <w:tcBorders>
                  <w:left w:val="single" w:sz="18" w:space="0" w:color="auto"/>
                  <w:right w:val="single" w:sz="18" w:space="0" w:color="auto"/>
                </w:tcBorders>
                <w:noWrap/>
                <w:vAlign w:val="center"/>
              </w:tcPr>
            </w:tcPrChange>
          </w:tcPr>
          <w:p w:rsidR="00AB000C" w:rsidRPr="00AC0BE9" w:rsidRDefault="00103E3B" w:rsidP="00CB27F3">
            <w:pPr>
              <w:numPr>
                <w:ins w:id="527" w:author="Debra Sykes" w:date="2012-05-29T14:17:00Z"/>
              </w:numPr>
              <w:spacing w:after="0" w:line="240" w:lineRule="auto"/>
              <w:jc w:val="center"/>
              <w:rPr>
                <w:ins w:id="528" w:author="Debra Sykes" w:date="2012-05-29T14:17:00Z"/>
                <w:rFonts w:eastAsia="Times New Roman"/>
                <w:i/>
                <w:color w:val="000000"/>
                <w:sz w:val="20"/>
                <w:szCs w:val="20"/>
                <w:rPrChange w:id="529" w:author="Debra Sykes" w:date="2012-05-29T15:36:00Z">
                  <w:rPr>
                    <w:ins w:id="530" w:author="Debra Sykes" w:date="2012-05-29T14:17:00Z"/>
                    <w:rFonts w:eastAsia="Times New Roman"/>
                    <w:color w:val="000000"/>
                    <w:szCs w:val="20"/>
                  </w:rPr>
                </w:rPrChange>
              </w:rPr>
            </w:pPr>
            <w:ins w:id="531" w:author="Debra Sykes" w:date="2012-05-29T15:04:00Z">
              <w:r w:rsidRPr="00103E3B">
                <w:rPr>
                  <w:rFonts w:eastAsia="Times New Roman"/>
                  <w:i/>
                  <w:color w:val="000000"/>
                  <w:szCs w:val="20"/>
                  <w:rPrChange w:id="532" w:author="Debra Sykes" w:date="2012-05-29T15:36:00Z">
                    <w:rPr>
                      <w:rFonts w:eastAsia="Times New Roman"/>
                      <w:color w:val="000000"/>
                      <w:szCs w:val="20"/>
                      <w:highlight w:val="yellow"/>
                    </w:rPr>
                  </w:rPrChange>
                </w:rPr>
                <w:t>1.15 – 1.29%</w:t>
              </w:r>
            </w:ins>
          </w:p>
        </w:tc>
        <w:tc>
          <w:tcPr>
            <w:tcW w:w="1340" w:type="dxa"/>
            <w:tcBorders>
              <w:left w:val="single" w:sz="18" w:space="0" w:color="auto"/>
              <w:right w:val="single" w:sz="18" w:space="0" w:color="auto"/>
            </w:tcBorders>
            <w:noWrap/>
            <w:vAlign w:val="center"/>
            <w:tcPrChange w:id="533" w:author="Debra Sykes" w:date="2012-05-29T14:19:00Z">
              <w:tcPr>
                <w:tcW w:w="1340" w:type="dxa"/>
                <w:tcBorders>
                  <w:left w:val="single" w:sz="18" w:space="0" w:color="auto"/>
                  <w:right w:val="single" w:sz="18" w:space="0" w:color="auto"/>
                </w:tcBorders>
                <w:noWrap/>
                <w:vAlign w:val="center"/>
              </w:tcPr>
            </w:tcPrChange>
          </w:tcPr>
          <w:p w:rsidR="00AB000C" w:rsidRPr="00AC0BE9" w:rsidRDefault="00103E3B">
            <w:pPr>
              <w:numPr>
                <w:ins w:id="534" w:author="Debra Sykes" w:date="2012-05-29T14:17:00Z"/>
              </w:numPr>
              <w:spacing w:after="0" w:line="240" w:lineRule="auto"/>
              <w:jc w:val="center"/>
              <w:rPr>
                <w:ins w:id="535" w:author="Debra Sykes" w:date="2012-05-29T14:17:00Z"/>
                <w:rFonts w:eastAsia="Times New Roman"/>
                <w:i/>
                <w:color w:val="000000"/>
                <w:sz w:val="20"/>
                <w:szCs w:val="20"/>
                <w:rPrChange w:id="536" w:author="Debra Sykes" w:date="2012-05-29T15:36:00Z">
                  <w:rPr>
                    <w:ins w:id="537" w:author="Debra Sykes" w:date="2012-05-29T14:17:00Z"/>
                    <w:rFonts w:eastAsia="Times New Roman"/>
                    <w:color w:val="000000"/>
                    <w:szCs w:val="20"/>
                  </w:rPr>
                </w:rPrChange>
              </w:rPr>
            </w:pPr>
            <w:ins w:id="538" w:author="Debra Sykes" w:date="2012-05-29T15:04:00Z">
              <w:r w:rsidRPr="00103E3B">
                <w:rPr>
                  <w:rFonts w:eastAsia="Times New Roman"/>
                  <w:i/>
                  <w:color w:val="000000"/>
                  <w:szCs w:val="20"/>
                  <w:rPrChange w:id="539" w:author="Debra Sykes" w:date="2012-05-29T15:36:00Z">
                    <w:rPr>
                      <w:rFonts w:eastAsia="Times New Roman"/>
                      <w:color w:val="000000"/>
                      <w:szCs w:val="20"/>
                      <w:highlight w:val="yellow"/>
                    </w:rPr>
                  </w:rPrChange>
                </w:rPr>
                <w:t>5</w:t>
              </w:r>
            </w:ins>
          </w:p>
        </w:tc>
      </w:tr>
      <w:tr w:rsidR="00AB000C" w:rsidRPr="00D72520">
        <w:trPr>
          <w:trHeight w:val="279"/>
          <w:jc w:val="center"/>
          <w:ins w:id="540" w:author="Debra Sykes" w:date="2012-05-29T14:17:00Z"/>
          <w:trPrChange w:id="541" w:author="Debra Sykes" w:date="2012-05-29T14:19:00Z">
            <w:trPr>
              <w:trHeight w:val="360"/>
              <w:jc w:val="center"/>
            </w:trPr>
          </w:trPrChange>
        </w:trPr>
        <w:tc>
          <w:tcPr>
            <w:tcW w:w="0" w:type="auto"/>
            <w:vMerge/>
            <w:tcBorders>
              <w:left w:val="single" w:sz="18" w:space="0" w:color="auto"/>
              <w:bottom w:val="single" w:sz="18" w:space="0" w:color="auto"/>
              <w:right w:val="single" w:sz="18" w:space="0" w:color="auto"/>
            </w:tcBorders>
            <w:shd w:val="clear" w:color="auto" w:fill="auto"/>
            <w:vAlign w:val="center"/>
            <w:tcPrChange w:id="542" w:author="Debra Sykes" w:date="2012-05-29T14:19:00Z">
              <w:tcPr>
                <w:tcW w:w="0" w:type="auto"/>
                <w:vMerge/>
                <w:tcBorders>
                  <w:left w:val="single" w:sz="18" w:space="0" w:color="auto"/>
                  <w:bottom w:val="single" w:sz="18" w:space="0" w:color="auto"/>
                  <w:right w:val="single" w:sz="18" w:space="0" w:color="auto"/>
                </w:tcBorders>
                <w:shd w:val="clear" w:color="auto" w:fill="auto"/>
                <w:vAlign w:val="center"/>
              </w:tcPr>
            </w:tcPrChange>
          </w:tcPr>
          <w:p w:rsidR="00AB000C" w:rsidRPr="00D72520" w:rsidRDefault="00AB000C" w:rsidP="00D72520">
            <w:pPr>
              <w:numPr>
                <w:ins w:id="543" w:author="Debra Sykes" w:date="2012-05-29T14:17:00Z"/>
              </w:numPr>
              <w:jc w:val="center"/>
              <w:rPr>
                <w:ins w:id="544" w:author="Debra Sykes" w:date="2012-05-29T14:17:00Z"/>
                <w:rFonts w:eastAsia="Times New Roman"/>
                <w:i/>
                <w:color w:val="000000"/>
                <w:szCs w:val="20"/>
                <w:rPrChange w:id="545" w:author="Debra Sykes" w:date="2012-05-29T14:20:00Z">
                  <w:rPr>
                    <w:ins w:id="546" w:author="Debra Sykes" w:date="2012-05-29T14:17:00Z"/>
                    <w:rFonts w:eastAsia="Times New Roman"/>
                    <w:color w:val="000000"/>
                    <w:szCs w:val="20"/>
                  </w:rPr>
                </w:rPrChange>
              </w:rPr>
            </w:pPr>
          </w:p>
        </w:tc>
        <w:tc>
          <w:tcPr>
            <w:tcW w:w="4020" w:type="dxa"/>
            <w:tcBorders>
              <w:left w:val="single" w:sz="18" w:space="0" w:color="auto"/>
              <w:bottom w:val="single" w:sz="18" w:space="0" w:color="auto"/>
              <w:right w:val="single" w:sz="18" w:space="0" w:color="auto"/>
            </w:tcBorders>
            <w:noWrap/>
            <w:vAlign w:val="center"/>
            <w:tcPrChange w:id="547" w:author="Debra Sykes" w:date="2012-05-29T14:19:00Z">
              <w:tcPr>
                <w:tcW w:w="4020" w:type="dxa"/>
                <w:tcBorders>
                  <w:left w:val="single" w:sz="18" w:space="0" w:color="auto"/>
                  <w:bottom w:val="single" w:sz="18" w:space="0" w:color="auto"/>
                  <w:right w:val="single" w:sz="18" w:space="0" w:color="auto"/>
                </w:tcBorders>
                <w:noWrap/>
                <w:vAlign w:val="center"/>
              </w:tcPr>
            </w:tcPrChange>
          </w:tcPr>
          <w:p w:rsidR="00AB000C" w:rsidRPr="00AC0BE9" w:rsidRDefault="00103E3B" w:rsidP="00CB27F3">
            <w:pPr>
              <w:numPr>
                <w:ins w:id="548" w:author="Debra Sykes" w:date="2012-05-29T14:17:00Z"/>
              </w:numPr>
              <w:spacing w:after="0" w:line="240" w:lineRule="auto"/>
              <w:jc w:val="center"/>
              <w:rPr>
                <w:ins w:id="549" w:author="Debra Sykes" w:date="2012-05-29T14:17:00Z"/>
                <w:rFonts w:eastAsia="Times New Roman"/>
                <w:i/>
                <w:color w:val="000000"/>
                <w:sz w:val="20"/>
                <w:szCs w:val="20"/>
                <w:rPrChange w:id="550" w:author="Debra Sykes" w:date="2012-05-29T15:36:00Z">
                  <w:rPr>
                    <w:ins w:id="551" w:author="Debra Sykes" w:date="2012-05-29T14:17:00Z"/>
                    <w:rFonts w:eastAsia="Times New Roman"/>
                    <w:color w:val="000000"/>
                    <w:szCs w:val="20"/>
                  </w:rPr>
                </w:rPrChange>
              </w:rPr>
            </w:pPr>
            <w:ins w:id="552" w:author="Debra Sykes" w:date="2012-05-29T15:04:00Z">
              <w:r w:rsidRPr="00103E3B">
                <w:rPr>
                  <w:rFonts w:eastAsia="Times New Roman"/>
                  <w:i/>
                  <w:color w:val="000000"/>
                  <w:szCs w:val="20"/>
                  <w:rPrChange w:id="553" w:author="Debra Sykes" w:date="2012-05-29T15:36:00Z">
                    <w:rPr>
                      <w:rFonts w:eastAsia="Times New Roman"/>
                      <w:color w:val="000000"/>
                      <w:szCs w:val="20"/>
                      <w:highlight w:val="yellow"/>
                    </w:rPr>
                  </w:rPrChange>
                </w:rPr>
                <w:t>1.0 – 1.14%</w:t>
              </w:r>
            </w:ins>
          </w:p>
        </w:tc>
        <w:tc>
          <w:tcPr>
            <w:tcW w:w="1340" w:type="dxa"/>
            <w:tcBorders>
              <w:left w:val="single" w:sz="18" w:space="0" w:color="auto"/>
              <w:bottom w:val="single" w:sz="18" w:space="0" w:color="auto"/>
              <w:right w:val="single" w:sz="18" w:space="0" w:color="auto"/>
            </w:tcBorders>
            <w:noWrap/>
            <w:vAlign w:val="center"/>
            <w:tcPrChange w:id="554" w:author="Debra Sykes" w:date="2012-05-29T14:19:00Z">
              <w:tcPr>
                <w:tcW w:w="1340" w:type="dxa"/>
                <w:tcBorders>
                  <w:left w:val="single" w:sz="18" w:space="0" w:color="auto"/>
                  <w:bottom w:val="single" w:sz="18" w:space="0" w:color="auto"/>
                  <w:right w:val="single" w:sz="18" w:space="0" w:color="auto"/>
                </w:tcBorders>
                <w:noWrap/>
                <w:vAlign w:val="center"/>
              </w:tcPr>
            </w:tcPrChange>
          </w:tcPr>
          <w:p w:rsidR="00AB000C" w:rsidRPr="00AC0BE9" w:rsidRDefault="00103E3B">
            <w:pPr>
              <w:numPr>
                <w:ins w:id="555" w:author="Debra Sykes" w:date="2012-05-29T14:17:00Z"/>
              </w:numPr>
              <w:spacing w:after="0" w:line="240" w:lineRule="auto"/>
              <w:jc w:val="center"/>
              <w:rPr>
                <w:ins w:id="556" w:author="Debra Sykes" w:date="2012-05-29T14:17:00Z"/>
                <w:rFonts w:eastAsia="Times New Roman"/>
                <w:i/>
                <w:color w:val="000000"/>
                <w:sz w:val="20"/>
                <w:szCs w:val="20"/>
                <w:rPrChange w:id="557" w:author="Debra Sykes" w:date="2012-05-29T15:36:00Z">
                  <w:rPr>
                    <w:ins w:id="558" w:author="Debra Sykes" w:date="2012-05-29T14:17:00Z"/>
                    <w:rFonts w:eastAsia="Times New Roman"/>
                    <w:color w:val="000000"/>
                    <w:szCs w:val="20"/>
                  </w:rPr>
                </w:rPrChange>
              </w:rPr>
            </w:pPr>
            <w:ins w:id="559" w:author="Debra Sykes" w:date="2012-05-29T15:04:00Z">
              <w:r w:rsidRPr="00103E3B">
                <w:rPr>
                  <w:rFonts w:eastAsia="Times New Roman"/>
                  <w:i/>
                  <w:color w:val="000000"/>
                  <w:szCs w:val="20"/>
                  <w:rPrChange w:id="560" w:author="Debra Sykes" w:date="2012-05-29T15:36:00Z">
                    <w:rPr>
                      <w:rFonts w:eastAsia="Times New Roman"/>
                      <w:color w:val="000000"/>
                      <w:szCs w:val="20"/>
                      <w:highlight w:val="yellow"/>
                    </w:rPr>
                  </w:rPrChange>
                </w:rPr>
                <w:t>4</w:t>
              </w:r>
            </w:ins>
          </w:p>
        </w:tc>
      </w:tr>
      <w:tr w:rsidR="00AB000C" w:rsidRPr="00D72520">
        <w:trPr>
          <w:trHeight w:val="315"/>
          <w:jc w:val="center"/>
          <w:ins w:id="561" w:author="Debra Sykes" w:date="2012-05-29T14:17:00Z"/>
          <w:trPrChange w:id="562" w:author="Debra Sykes" w:date="2012-05-29T14:19:00Z">
            <w:trPr>
              <w:trHeight w:val="360"/>
              <w:jc w:val="center"/>
            </w:trPr>
          </w:trPrChange>
        </w:trPr>
        <w:tc>
          <w:tcPr>
            <w:tcW w:w="2100" w:type="dxa"/>
            <w:vMerge w:val="restart"/>
            <w:tcBorders>
              <w:top w:val="single" w:sz="18" w:space="0" w:color="auto"/>
              <w:left w:val="single" w:sz="18" w:space="0" w:color="auto"/>
              <w:right w:val="single" w:sz="18" w:space="0" w:color="auto"/>
            </w:tcBorders>
            <w:shd w:val="clear" w:color="auto" w:fill="auto"/>
            <w:noWrap/>
            <w:vAlign w:val="center"/>
            <w:tcPrChange w:id="563" w:author="Debra Sykes" w:date="2012-05-29T14:19:00Z">
              <w:tcPr>
                <w:tcW w:w="2100" w:type="dxa"/>
                <w:vMerge w:val="restart"/>
                <w:tcBorders>
                  <w:top w:val="single" w:sz="18" w:space="0" w:color="auto"/>
                  <w:left w:val="single" w:sz="18" w:space="0" w:color="auto"/>
                  <w:right w:val="single" w:sz="18" w:space="0" w:color="auto"/>
                </w:tcBorders>
                <w:shd w:val="clear" w:color="auto" w:fill="auto"/>
                <w:noWrap/>
                <w:vAlign w:val="center"/>
              </w:tcPr>
            </w:tcPrChange>
          </w:tcPr>
          <w:p w:rsidR="00AB000C" w:rsidRPr="00D72520" w:rsidRDefault="00AB000C" w:rsidP="00D72520">
            <w:pPr>
              <w:numPr>
                <w:ins w:id="564" w:author="Debra Sykes" w:date="2012-05-29T14:17:00Z"/>
              </w:numPr>
              <w:jc w:val="center"/>
              <w:rPr>
                <w:ins w:id="565" w:author="Debra Sykes" w:date="2012-05-29T14:17:00Z"/>
                <w:rFonts w:eastAsia="Times New Roman"/>
                <w:i/>
                <w:color w:val="000000"/>
                <w:szCs w:val="20"/>
                <w:rPrChange w:id="566" w:author="Debra Sykes" w:date="2012-05-29T14:20:00Z">
                  <w:rPr>
                    <w:ins w:id="567" w:author="Debra Sykes" w:date="2012-05-29T14:17:00Z"/>
                    <w:rFonts w:eastAsia="Times New Roman"/>
                    <w:color w:val="000000"/>
                    <w:szCs w:val="20"/>
                  </w:rPr>
                </w:rPrChange>
              </w:rPr>
            </w:pPr>
          </w:p>
          <w:p w:rsidR="00AB000C" w:rsidRPr="00D72520" w:rsidRDefault="00103E3B" w:rsidP="00D72520">
            <w:pPr>
              <w:numPr>
                <w:ins w:id="568" w:author="Debra Sykes" w:date="2012-05-29T14:17:00Z"/>
              </w:numPr>
              <w:jc w:val="center"/>
              <w:rPr>
                <w:ins w:id="569" w:author="Debra Sykes" w:date="2012-05-29T14:17:00Z"/>
                <w:rFonts w:eastAsia="Times New Roman"/>
                <w:i/>
                <w:color w:val="000000"/>
                <w:szCs w:val="20"/>
                <w:rPrChange w:id="570" w:author="Debra Sykes" w:date="2012-05-29T14:20:00Z">
                  <w:rPr>
                    <w:ins w:id="571" w:author="Debra Sykes" w:date="2012-05-29T14:17:00Z"/>
                    <w:rFonts w:eastAsia="Times New Roman"/>
                    <w:color w:val="000000"/>
                    <w:szCs w:val="20"/>
                  </w:rPr>
                </w:rPrChange>
              </w:rPr>
            </w:pPr>
            <w:ins w:id="572" w:author="Debra Sykes" w:date="2012-05-29T14:17:00Z">
              <w:r w:rsidRPr="00103E3B">
                <w:rPr>
                  <w:rFonts w:eastAsia="Times New Roman"/>
                  <w:i/>
                  <w:color w:val="000000"/>
                  <w:szCs w:val="20"/>
                  <w:rPrChange w:id="573" w:author="Debra Sykes" w:date="2012-05-29T14:20:00Z">
                    <w:rPr>
                      <w:rFonts w:eastAsia="Times New Roman"/>
                      <w:color w:val="000000"/>
                      <w:szCs w:val="20"/>
                    </w:rPr>
                  </w:rPrChange>
                </w:rPr>
                <w:t>Ineffective</w:t>
              </w:r>
            </w:ins>
          </w:p>
        </w:tc>
        <w:tc>
          <w:tcPr>
            <w:tcW w:w="4020" w:type="dxa"/>
            <w:tcBorders>
              <w:top w:val="single" w:sz="18" w:space="0" w:color="auto"/>
              <w:left w:val="single" w:sz="18" w:space="0" w:color="auto"/>
              <w:right w:val="single" w:sz="18" w:space="0" w:color="auto"/>
            </w:tcBorders>
            <w:noWrap/>
            <w:vAlign w:val="center"/>
            <w:tcPrChange w:id="574" w:author="Debra Sykes" w:date="2012-05-29T14:19:00Z">
              <w:tcPr>
                <w:tcW w:w="4020" w:type="dxa"/>
                <w:tcBorders>
                  <w:top w:val="single" w:sz="18" w:space="0" w:color="auto"/>
                  <w:left w:val="single" w:sz="18" w:space="0" w:color="auto"/>
                  <w:right w:val="single" w:sz="18" w:space="0" w:color="auto"/>
                </w:tcBorders>
                <w:noWrap/>
                <w:vAlign w:val="center"/>
              </w:tcPr>
            </w:tcPrChange>
          </w:tcPr>
          <w:p w:rsidR="00AB000C" w:rsidRPr="00AC0BE9" w:rsidRDefault="00103E3B" w:rsidP="00CB27F3">
            <w:pPr>
              <w:numPr>
                <w:ins w:id="575" w:author="Debra Sykes" w:date="2012-05-29T14:17:00Z"/>
              </w:numPr>
              <w:spacing w:after="0" w:line="240" w:lineRule="auto"/>
              <w:jc w:val="center"/>
              <w:rPr>
                <w:ins w:id="576" w:author="Debra Sykes" w:date="2012-05-29T14:17:00Z"/>
                <w:rFonts w:eastAsia="Times New Roman"/>
                <w:i/>
                <w:color w:val="000000"/>
                <w:sz w:val="20"/>
                <w:szCs w:val="20"/>
                <w:rPrChange w:id="577" w:author="Debra Sykes" w:date="2012-05-29T15:36:00Z">
                  <w:rPr>
                    <w:ins w:id="578" w:author="Debra Sykes" w:date="2012-05-29T14:17:00Z"/>
                    <w:rFonts w:eastAsia="Times New Roman"/>
                    <w:color w:val="000000"/>
                    <w:szCs w:val="20"/>
                    <w:highlight w:val="cyan"/>
                  </w:rPr>
                </w:rPrChange>
              </w:rPr>
            </w:pPr>
            <w:ins w:id="579" w:author="Debra Sykes" w:date="2012-05-29T15:05:00Z">
              <w:r w:rsidRPr="00103E3B">
                <w:rPr>
                  <w:rFonts w:eastAsia="Times New Roman"/>
                  <w:i/>
                  <w:color w:val="000000"/>
                  <w:szCs w:val="20"/>
                  <w:rPrChange w:id="580" w:author="Debra Sykes" w:date="2012-05-29T15:36:00Z">
                    <w:rPr>
                      <w:rFonts w:eastAsia="Times New Roman"/>
                      <w:color w:val="000000"/>
                      <w:szCs w:val="20"/>
                      <w:highlight w:val="yellow"/>
                    </w:rPr>
                  </w:rPrChange>
                </w:rPr>
                <w:t>0.7 – 0.99%</w:t>
              </w:r>
            </w:ins>
          </w:p>
        </w:tc>
        <w:tc>
          <w:tcPr>
            <w:tcW w:w="1340" w:type="dxa"/>
            <w:tcBorders>
              <w:top w:val="single" w:sz="18" w:space="0" w:color="auto"/>
              <w:left w:val="single" w:sz="18" w:space="0" w:color="auto"/>
              <w:right w:val="single" w:sz="18" w:space="0" w:color="auto"/>
            </w:tcBorders>
            <w:noWrap/>
            <w:vAlign w:val="center"/>
            <w:tcPrChange w:id="581" w:author="Debra Sykes" w:date="2012-05-29T14:19:00Z">
              <w:tcPr>
                <w:tcW w:w="1340" w:type="dxa"/>
                <w:tcBorders>
                  <w:top w:val="single" w:sz="18" w:space="0" w:color="auto"/>
                  <w:left w:val="single" w:sz="18" w:space="0" w:color="auto"/>
                  <w:right w:val="single" w:sz="18" w:space="0" w:color="auto"/>
                </w:tcBorders>
                <w:noWrap/>
                <w:vAlign w:val="center"/>
              </w:tcPr>
            </w:tcPrChange>
          </w:tcPr>
          <w:p w:rsidR="00AB000C" w:rsidRPr="00AC0BE9" w:rsidRDefault="00103E3B">
            <w:pPr>
              <w:numPr>
                <w:ins w:id="582" w:author="Debra Sykes" w:date="2012-05-29T14:17:00Z"/>
              </w:numPr>
              <w:spacing w:after="0" w:line="240" w:lineRule="auto"/>
              <w:jc w:val="center"/>
              <w:rPr>
                <w:ins w:id="583" w:author="Debra Sykes" w:date="2012-05-29T14:17:00Z"/>
                <w:rFonts w:eastAsia="Times New Roman"/>
                <w:i/>
                <w:color w:val="000000"/>
                <w:sz w:val="20"/>
                <w:szCs w:val="20"/>
                <w:rPrChange w:id="584" w:author="Debra Sykes" w:date="2012-05-29T15:36:00Z">
                  <w:rPr>
                    <w:ins w:id="585" w:author="Debra Sykes" w:date="2012-05-29T14:17:00Z"/>
                    <w:rFonts w:eastAsia="Times New Roman"/>
                    <w:color w:val="000000"/>
                    <w:szCs w:val="20"/>
                    <w:highlight w:val="cyan"/>
                  </w:rPr>
                </w:rPrChange>
              </w:rPr>
            </w:pPr>
            <w:ins w:id="586" w:author="Debra Sykes" w:date="2012-05-29T15:05:00Z">
              <w:r w:rsidRPr="00103E3B">
                <w:rPr>
                  <w:rFonts w:eastAsia="Times New Roman"/>
                  <w:i/>
                  <w:color w:val="000000"/>
                  <w:szCs w:val="20"/>
                  <w:rPrChange w:id="587" w:author="Debra Sykes" w:date="2012-05-29T15:36:00Z">
                    <w:rPr>
                      <w:rFonts w:eastAsia="Times New Roman"/>
                      <w:color w:val="000000"/>
                      <w:szCs w:val="20"/>
                      <w:highlight w:val="yellow"/>
                    </w:rPr>
                  </w:rPrChange>
                </w:rPr>
                <w:t>3</w:t>
              </w:r>
            </w:ins>
          </w:p>
        </w:tc>
      </w:tr>
      <w:tr w:rsidR="00AB000C" w:rsidRPr="00D72520">
        <w:trPr>
          <w:trHeight w:val="270"/>
          <w:jc w:val="center"/>
          <w:ins w:id="588" w:author="Debra Sykes" w:date="2012-05-29T14:17:00Z"/>
          <w:trPrChange w:id="589" w:author="Debra Sykes" w:date="2012-05-29T14:19:00Z">
            <w:trPr>
              <w:trHeight w:val="359"/>
              <w:jc w:val="center"/>
            </w:trPr>
          </w:trPrChange>
        </w:trPr>
        <w:tc>
          <w:tcPr>
            <w:tcW w:w="2100" w:type="dxa"/>
            <w:vMerge/>
            <w:tcBorders>
              <w:left w:val="single" w:sz="18" w:space="0" w:color="auto"/>
              <w:right w:val="single" w:sz="18" w:space="0" w:color="auto"/>
            </w:tcBorders>
            <w:noWrap/>
            <w:vAlign w:val="center"/>
            <w:tcPrChange w:id="590" w:author="Debra Sykes" w:date="2012-05-29T14:19:00Z">
              <w:tcPr>
                <w:tcW w:w="2100" w:type="dxa"/>
                <w:vMerge/>
                <w:tcBorders>
                  <w:left w:val="single" w:sz="18" w:space="0" w:color="auto"/>
                  <w:right w:val="single" w:sz="18" w:space="0" w:color="auto"/>
                </w:tcBorders>
                <w:noWrap/>
                <w:vAlign w:val="center"/>
              </w:tcPr>
            </w:tcPrChange>
          </w:tcPr>
          <w:p w:rsidR="00AB000C" w:rsidRPr="00D72520" w:rsidRDefault="00AB000C" w:rsidP="00D72520">
            <w:pPr>
              <w:numPr>
                <w:ins w:id="591" w:author="Debra Sykes" w:date="2012-05-29T14:17:00Z"/>
              </w:numPr>
              <w:jc w:val="center"/>
              <w:rPr>
                <w:ins w:id="592" w:author="Debra Sykes" w:date="2012-05-29T14:17:00Z"/>
                <w:rFonts w:eastAsia="Times New Roman"/>
                <w:i/>
                <w:color w:val="000000"/>
                <w:szCs w:val="20"/>
                <w:rPrChange w:id="593" w:author="Debra Sykes" w:date="2012-05-29T14:20:00Z">
                  <w:rPr>
                    <w:ins w:id="594"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595" w:author="Debra Sykes" w:date="2012-05-29T14:19:00Z">
              <w:tcPr>
                <w:tcW w:w="4020" w:type="dxa"/>
                <w:tcBorders>
                  <w:left w:val="single" w:sz="18" w:space="0" w:color="auto"/>
                  <w:right w:val="single" w:sz="18" w:space="0" w:color="auto"/>
                </w:tcBorders>
                <w:noWrap/>
                <w:vAlign w:val="center"/>
              </w:tcPr>
            </w:tcPrChange>
          </w:tcPr>
          <w:p w:rsidR="00AB000C" w:rsidRPr="00AC0BE9" w:rsidRDefault="00103E3B" w:rsidP="00AF7005">
            <w:pPr>
              <w:numPr>
                <w:ins w:id="596" w:author="Debra Sykes" w:date="2012-05-29T14:17:00Z"/>
              </w:numPr>
              <w:spacing w:after="0" w:line="240" w:lineRule="auto"/>
              <w:jc w:val="center"/>
              <w:rPr>
                <w:ins w:id="597" w:author="Debra Sykes" w:date="2012-05-29T14:17:00Z"/>
                <w:rFonts w:eastAsia="Times New Roman"/>
                <w:i/>
                <w:color w:val="000000"/>
                <w:sz w:val="20"/>
                <w:szCs w:val="20"/>
                <w:rPrChange w:id="598" w:author="Debra Sykes" w:date="2012-05-29T15:36:00Z">
                  <w:rPr>
                    <w:ins w:id="599" w:author="Debra Sykes" w:date="2012-05-29T14:17:00Z"/>
                    <w:rFonts w:eastAsia="Times New Roman"/>
                    <w:color w:val="000000"/>
                    <w:szCs w:val="20"/>
                    <w:highlight w:val="cyan"/>
                  </w:rPr>
                </w:rPrChange>
              </w:rPr>
            </w:pPr>
            <w:ins w:id="600" w:author="Debra Sykes" w:date="2012-05-29T15:05:00Z">
              <w:r w:rsidRPr="00103E3B">
                <w:rPr>
                  <w:rFonts w:eastAsia="Times New Roman"/>
                  <w:i/>
                  <w:color w:val="000000"/>
                  <w:szCs w:val="20"/>
                  <w:rPrChange w:id="601" w:author="Debra Sykes" w:date="2012-05-29T15:36:00Z">
                    <w:rPr>
                      <w:rFonts w:eastAsia="Times New Roman"/>
                      <w:color w:val="000000"/>
                      <w:szCs w:val="20"/>
                      <w:highlight w:val="yellow"/>
                    </w:rPr>
                  </w:rPrChange>
                </w:rPr>
                <w:t>0.5 – 0.69%</w:t>
              </w:r>
            </w:ins>
          </w:p>
        </w:tc>
        <w:tc>
          <w:tcPr>
            <w:tcW w:w="1340" w:type="dxa"/>
            <w:tcBorders>
              <w:left w:val="single" w:sz="18" w:space="0" w:color="auto"/>
              <w:right w:val="single" w:sz="18" w:space="0" w:color="auto"/>
            </w:tcBorders>
            <w:noWrap/>
            <w:vAlign w:val="center"/>
            <w:tcPrChange w:id="602" w:author="Debra Sykes" w:date="2012-05-29T14:19:00Z">
              <w:tcPr>
                <w:tcW w:w="1340" w:type="dxa"/>
                <w:tcBorders>
                  <w:left w:val="single" w:sz="18" w:space="0" w:color="auto"/>
                  <w:right w:val="single" w:sz="18" w:space="0" w:color="auto"/>
                </w:tcBorders>
                <w:noWrap/>
                <w:vAlign w:val="center"/>
              </w:tcPr>
            </w:tcPrChange>
          </w:tcPr>
          <w:p w:rsidR="00AB000C" w:rsidRPr="00AC0BE9" w:rsidRDefault="00103E3B">
            <w:pPr>
              <w:numPr>
                <w:ins w:id="603" w:author="Debra Sykes" w:date="2012-05-29T14:17:00Z"/>
              </w:numPr>
              <w:spacing w:after="0" w:line="240" w:lineRule="auto"/>
              <w:jc w:val="center"/>
              <w:rPr>
                <w:ins w:id="604" w:author="Debra Sykes" w:date="2012-05-29T14:17:00Z"/>
                <w:rFonts w:eastAsia="Times New Roman"/>
                <w:i/>
                <w:color w:val="000000"/>
                <w:sz w:val="20"/>
                <w:szCs w:val="20"/>
                <w:rPrChange w:id="605" w:author="Debra Sykes" w:date="2012-05-29T15:36:00Z">
                  <w:rPr>
                    <w:ins w:id="606" w:author="Debra Sykes" w:date="2012-05-29T14:17:00Z"/>
                    <w:rFonts w:eastAsia="Times New Roman"/>
                    <w:color w:val="000000"/>
                    <w:szCs w:val="20"/>
                    <w:highlight w:val="cyan"/>
                  </w:rPr>
                </w:rPrChange>
              </w:rPr>
            </w:pPr>
            <w:ins w:id="607" w:author="Debra Sykes" w:date="2012-05-29T15:05:00Z">
              <w:r w:rsidRPr="00103E3B">
                <w:rPr>
                  <w:rFonts w:eastAsia="Times New Roman"/>
                  <w:i/>
                  <w:color w:val="000000"/>
                  <w:szCs w:val="20"/>
                  <w:rPrChange w:id="608" w:author="Debra Sykes" w:date="2012-05-29T15:36:00Z">
                    <w:rPr>
                      <w:rFonts w:eastAsia="Times New Roman"/>
                      <w:color w:val="000000"/>
                      <w:szCs w:val="20"/>
                      <w:highlight w:val="yellow"/>
                    </w:rPr>
                  </w:rPrChange>
                </w:rPr>
                <w:t>2</w:t>
              </w:r>
            </w:ins>
          </w:p>
        </w:tc>
      </w:tr>
      <w:tr w:rsidR="00AB000C" w:rsidRPr="00D72520">
        <w:trPr>
          <w:trHeight w:val="261"/>
          <w:jc w:val="center"/>
          <w:ins w:id="609" w:author="Debra Sykes" w:date="2012-05-29T14:17:00Z"/>
          <w:trPrChange w:id="610" w:author="Debra Sykes" w:date="2012-05-29T14:19:00Z">
            <w:trPr>
              <w:trHeight w:val="360"/>
              <w:jc w:val="center"/>
            </w:trPr>
          </w:trPrChange>
        </w:trPr>
        <w:tc>
          <w:tcPr>
            <w:tcW w:w="2100" w:type="dxa"/>
            <w:vMerge/>
            <w:tcBorders>
              <w:left w:val="single" w:sz="18" w:space="0" w:color="auto"/>
              <w:right w:val="single" w:sz="18" w:space="0" w:color="auto"/>
            </w:tcBorders>
            <w:shd w:val="clear" w:color="auto" w:fill="auto"/>
            <w:noWrap/>
            <w:vAlign w:val="center"/>
            <w:tcPrChange w:id="611" w:author="Debra Sykes" w:date="2012-05-29T14:19:00Z">
              <w:tcPr>
                <w:tcW w:w="2100" w:type="dxa"/>
                <w:vMerge/>
                <w:tcBorders>
                  <w:left w:val="single" w:sz="18" w:space="0" w:color="auto"/>
                  <w:right w:val="single" w:sz="18" w:space="0" w:color="auto"/>
                </w:tcBorders>
                <w:shd w:val="clear" w:color="auto" w:fill="auto"/>
                <w:noWrap/>
                <w:vAlign w:val="center"/>
              </w:tcPr>
            </w:tcPrChange>
          </w:tcPr>
          <w:p w:rsidR="00AB000C" w:rsidRPr="00D72520" w:rsidRDefault="00AB000C">
            <w:pPr>
              <w:numPr>
                <w:ins w:id="612" w:author="Debra Sykes" w:date="2012-05-29T14:17:00Z"/>
              </w:numPr>
              <w:spacing w:after="0" w:line="240" w:lineRule="auto"/>
              <w:jc w:val="center"/>
              <w:rPr>
                <w:ins w:id="613" w:author="Debra Sykes" w:date="2012-05-29T14:17:00Z"/>
                <w:rFonts w:eastAsia="Times New Roman"/>
                <w:i/>
                <w:color w:val="000000"/>
                <w:szCs w:val="20"/>
                <w:rPrChange w:id="614" w:author="Debra Sykes" w:date="2012-05-29T14:20:00Z">
                  <w:rPr>
                    <w:ins w:id="615" w:author="Debra Sykes" w:date="2012-05-29T14:17:00Z"/>
                    <w:rFonts w:eastAsia="Times New Roman"/>
                    <w:color w:val="000000"/>
                    <w:szCs w:val="20"/>
                  </w:rPr>
                </w:rPrChange>
              </w:rPr>
            </w:pPr>
          </w:p>
        </w:tc>
        <w:tc>
          <w:tcPr>
            <w:tcW w:w="4020" w:type="dxa"/>
            <w:tcBorders>
              <w:left w:val="single" w:sz="18" w:space="0" w:color="auto"/>
              <w:right w:val="single" w:sz="18" w:space="0" w:color="auto"/>
            </w:tcBorders>
            <w:noWrap/>
            <w:vAlign w:val="center"/>
            <w:tcPrChange w:id="616" w:author="Debra Sykes" w:date="2012-05-29T14:19:00Z">
              <w:tcPr>
                <w:tcW w:w="4020" w:type="dxa"/>
                <w:tcBorders>
                  <w:left w:val="single" w:sz="18" w:space="0" w:color="auto"/>
                  <w:right w:val="single" w:sz="18" w:space="0" w:color="auto"/>
                </w:tcBorders>
                <w:noWrap/>
                <w:vAlign w:val="center"/>
              </w:tcPr>
            </w:tcPrChange>
          </w:tcPr>
          <w:p w:rsidR="00AB000C" w:rsidRPr="00AC0BE9" w:rsidRDefault="00103E3B" w:rsidP="00CB27F3">
            <w:pPr>
              <w:numPr>
                <w:ins w:id="617" w:author="Debra Sykes" w:date="2012-05-29T14:17:00Z"/>
              </w:numPr>
              <w:spacing w:after="0" w:line="240" w:lineRule="auto"/>
              <w:jc w:val="center"/>
              <w:rPr>
                <w:ins w:id="618" w:author="Debra Sykes" w:date="2012-05-29T14:17:00Z"/>
                <w:rFonts w:eastAsia="Times New Roman"/>
                <w:i/>
                <w:color w:val="000000"/>
                <w:sz w:val="20"/>
                <w:szCs w:val="20"/>
                <w:rPrChange w:id="619" w:author="Debra Sykes" w:date="2012-05-29T15:36:00Z">
                  <w:rPr>
                    <w:ins w:id="620" w:author="Debra Sykes" w:date="2012-05-29T14:17:00Z"/>
                    <w:rFonts w:eastAsia="Times New Roman"/>
                    <w:color w:val="000000"/>
                    <w:szCs w:val="20"/>
                  </w:rPr>
                </w:rPrChange>
              </w:rPr>
            </w:pPr>
            <w:ins w:id="621" w:author="Debra Sykes" w:date="2012-05-29T15:05:00Z">
              <w:r w:rsidRPr="00103E3B">
                <w:rPr>
                  <w:rFonts w:eastAsia="Times New Roman"/>
                  <w:i/>
                  <w:color w:val="000000"/>
                  <w:szCs w:val="20"/>
                  <w:rPrChange w:id="622" w:author="Debra Sykes" w:date="2012-05-29T15:36:00Z">
                    <w:rPr>
                      <w:rFonts w:eastAsia="Times New Roman"/>
                      <w:color w:val="000000"/>
                      <w:szCs w:val="20"/>
                      <w:highlight w:val="yellow"/>
                    </w:rPr>
                  </w:rPrChange>
                </w:rPr>
                <w:t>0.20 – 0.49%</w:t>
              </w:r>
            </w:ins>
          </w:p>
        </w:tc>
        <w:tc>
          <w:tcPr>
            <w:tcW w:w="1340" w:type="dxa"/>
            <w:tcBorders>
              <w:left w:val="single" w:sz="18" w:space="0" w:color="auto"/>
              <w:right w:val="single" w:sz="18" w:space="0" w:color="auto"/>
            </w:tcBorders>
            <w:noWrap/>
            <w:vAlign w:val="center"/>
            <w:tcPrChange w:id="623" w:author="Debra Sykes" w:date="2012-05-29T14:19:00Z">
              <w:tcPr>
                <w:tcW w:w="1340" w:type="dxa"/>
                <w:tcBorders>
                  <w:left w:val="single" w:sz="18" w:space="0" w:color="auto"/>
                  <w:right w:val="single" w:sz="18" w:space="0" w:color="auto"/>
                </w:tcBorders>
                <w:noWrap/>
                <w:vAlign w:val="center"/>
              </w:tcPr>
            </w:tcPrChange>
          </w:tcPr>
          <w:p w:rsidR="00AB000C" w:rsidRPr="00AC0BE9" w:rsidRDefault="00103E3B">
            <w:pPr>
              <w:numPr>
                <w:ins w:id="624" w:author="Debra Sykes" w:date="2012-05-29T14:17:00Z"/>
              </w:numPr>
              <w:spacing w:after="0" w:line="240" w:lineRule="auto"/>
              <w:jc w:val="center"/>
              <w:rPr>
                <w:ins w:id="625" w:author="Debra Sykes" w:date="2012-05-29T14:17:00Z"/>
                <w:rFonts w:eastAsia="Times New Roman"/>
                <w:i/>
                <w:color w:val="000000"/>
                <w:sz w:val="20"/>
                <w:szCs w:val="20"/>
                <w:rPrChange w:id="626" w:author="Debra Sykes" w:date="2012-05-29T15:36:00Z">
                  <w:rPr>
                    <w:ins w:id="627" w:author="Debra Sykes" w:date="2012-05-29T14:17:00Z"/>
                    <w:rFonts w:eastAsia="Times New Roman"/>
                    <w:color w:val="000000"/>
                    <w:szCs w:val="20"/>
                  </w:rPr>
                </w:rPrChange>
              </w:rPr>
            </w:pPr>
            <w:ins w:id="628" w:author="Debra Sykes" w:date="2012-05-29T15:05:00Z">
              <w:r w:rsidRPr="00103E3B">
                <w:rPr>
                  <w:rFonts w:eastAsia="Times New Roman"/>
                  <w:i/>
                  <w:color w:val="000000"/>
                  <w:szCs w:val="20"/>
                  <w:rPrChange w:id="629" w:author="Debra Sykes" w:date="2012-05-29T15:36:00Z">
                    <w:rPr>
                      <w:rFonts w:eastAsia="Times New Roman"/>
                      <w:color w:val="000000"/>
                      <w:szCs w:val="20"/>
                      <w:highlight w:val="yellow"/>
                    </w:rPr>
                  </w:rPrChange>
                </w:rPr>
                <w:t>1</w:t>
              </w:r>
            </w:ins>
          </w:p>
        </w:tc>
      </w:tr>
      <w:tr w:rsidR="00AB000C" w:rsidRPr="00D72520">
        <w:trPr>
          <w:trHeight w:val="279"/>
          <w:jc w:val="center"/>
          <w:ins w:id="630" w:author="Debra Sykes" w:date="2012-05-29T14:17:00Z"/>
          <w:trPrChange w:id="631" w:author="Debra Sykes" w:date="2012-05-29T14:19:00Z">
            <w:trPr>
              <w:trHeight w:val="360"/>
              <w:jc w:val="center"/>
            </w:trPr>
          </w:trPrChange>
        </w:trPr>
        <w:tc>
          <w:tcPr>
            <w:tcW w:w="0" w:type="auto"/>
            <w:vMerge/>
            <w:tcBorders>
              <w:left w:val="single" w:sz="18" w:space="0" w:color="auto"/>
              <w:bottom w:val="single" w:sz="18" w:space="0" w:color="auto"/>
              <w:right w:val="single" w:sz="18" w:space="0" w:color="auto"/>
            </w:tcBorders>
            <w:vAlign w:val="center"/>
            <w:tcPrChange w:id="632" w:author="Debra Sykes" w:date="2012-05-29T14:19:00Z">
              <w:tcPr>
                <w:tcW w:w="0" w:type="auto"/>
                <w:vMerge/>
                <w:tcBorders>
                  <w:left w:val="single" w:sz="18" w:space="0" w:color="auto"/>
                  <w:bottom w:val="single" w:sz="18" w:space="0" w:color="auto"/>
                  <w:right w:val="single" w:sz="18" w:space="0" w:color="auto"/>
                </w:tcBorders>
                <w:vAlign w:val="center"/>
              </w:tcPr>
            </w:tcPrChange>
          </w:tcPr>
          <w:p w:rsidR="00AB000C" w:rsidRPr="00D72520" w:rsidRDefault="00AB000C">
            <w:pPr>
              <w:numPr>
                <w:ins w:id="633" w:author="Debra Sykes" w:date="2012-05-29T14:17:00Z"/>
              </w:numPr>
              <w:spacing w:after="0" w:line="240" w:lineRule="auto"/>
              <w:rPr>
                <w:ins w:id="634" w:author="Debra Sykes" w:date="2012-05-29T14:17:00Z"/>
                <w:rFonts w:eastAsia="Times New Roman"/>
                <w:i/>
                <w:color w:val="000000"/>
                <w:szCs w:val="20"/>
                <w:rPrChange w:id="635" w:author="Debra Sykes" w:date="2012-05-29T14:20:00Z">
                  <w:rPr>
                    <w:ins w:id="636" w:author="Debra Sykes" w:date="2012-05-29T14:17:00Z"/>
                    <w:rFonts w:eastAsia="Times New Roman"/>
                    <w:color w:val="000000"/>
                    <w:szCs w:val="20"/>
                  </w:rPr>
                </w:rPrChange>
              </w:rPr>
            </w:pPr>
          </w:p>
        </w:tc>
        <w:tc>
          <w:tcPr>
            <w:tcW w:w="4020" w:type="dxa"/>
            <w:tcBorders>
              <w:left w:val="single" w:sz="18" w:space="0" w:color="auto"/>
              <w:bottom w:val="single" w:sz="18" w:space="0" w:color="auto"/>
              <w:right w:val="single" w:sz="18" w:space="0" w:color="auto"/>
            </w:tcBorders>
            <w:noWrap/>
            <w:vAlign w:val="center"/>
            <w:tcPrChange w:id="637" w:author="Debra Sykes" w:date="2012-05-29T14:19:00Z">
              <w:tcPr>
                <w:tcW w:w="4020" w:type="dxa"/>
                <w:tcBorders>
                  <w:left w:val="single" w:sz="18" w:space="0" w:color="auto"/>
                  <w:bottom w:val="single" w:sz="18" w:space="0" w:color="auto"/>
                  <w:right w:val="single" w:sz="18" w:space="0" w:color="auto"/>
                </w:tcBorders>
                <w:noWrap/>
                <w:vAlign w:val="center"/>
              </w:tcPr>
            </w:tcPrChange>
          </w:tcPr>
          <w:p w:rsidR="00AB000C" w:rsidRPr="00AC0BE9" w:rsidRDefault="00103E3B" w:rsidP="00CB27F3">
            <w:pPr>
              <w:numPr>
                <w:ins w:id="638" w:author="Debra Sykes" w:date="2012-05-29T14:17:00Z"/>
              </w:numPr>
              <w:spacing w:after="0" w:line="240" w:lineRule="auto"/>
              <w:jc w:val="center"/>
              <w:rPr>
                <w:ins w:id="639" w:author="Debra Sykes" w:date="2012-05-29T14:17:00Z"/>
                <w:rFonts w:eastAsia="Times New Roman"/>
                <w:i/>
                <w:color w:val="000000"/>
                <w:sz w:val="20"/>
                <w:szCs w:val="20"/>
                <w:rPrChange w:id="640" w:author="Debra Sykes" w:date="2012-05-29T15:36:00Z">
                  <w:rPr>
                    <w:ins w:id="641" w:author="Debra Sykes" w:date="2012-05-29T14:17:00Z"/>
                    <w:rFonts w:eastAsia="Times New Roman"/>
                    <w:color w:val="000000"/>
                    <w:szCs w:val="20"/>
                  </w:rPr>
                </w:rPrChange>
              </w:rPr>
            </w:pPr>
            <w:ins w:id="642" w:author="Debra Sykes" w:date="2012-05-29T15:05:00Z">
              <w:r w:rsidRPr="00103E3B">
                <w:rPr>
                  <w:rFonts w:eastAsia="Times New Roman"/>
                  <w:i/>
                  <w:color w:val="000000"/>
                  <w:szCs w:val="20"/>
                  <w:rPrChange w:id="643" w:author="Debra Sykes" w:date="2012-05-29T15:36:00Z">
                    <w:rPr>
                      <w:rFonts w:eastAsia="Times New Roman"/>
                      <w:color w:val="000000"/>
                      <w:szCs w:val="20"/>
                      <w:highlight w:val="yellow"/>
                    </w:rPr>
                  </w:rPrChange>
                </w:rPr>
                <w:t>0 – 0.19%</w:t>
              </w:r>
            </w:ins>
          </w:p>
        </w:tc>
        <w:tc>
          <w:tcPr>
            <w:tcW w:w="1340" w:type="dxa"/>
            <w:tcBorders>
              <w:left w:val="single" w:sz="18" w:space="0" w:color="auto"/>
              <w:bottom w:val="single" w:sz="18" w:space="0" w:color="auto"/>
              <w:right w:val="single" w:sz="18" w:space="0" w:color="auto"/>
            </w:tcBorders>
            <w:noWrap/>
            <w:vAlign w:val="center"/>
            <w:tcPrChange w:id="644" w:author="Debra Sykes" w:date="2012-05-29T14:19:00Z">
              <w:tcPr>
                <w:tcW w:w="1340" w:type="dxa"/>
                <w:tcBorders>
                  <w:left w:val="single" w:sz="18" w:space="0" w:color="auto"/>
                  <w:bottom w:val="single" w:sz="18" w:space="0" w:color="auto"/>
                  <w:right w:val="single" w:sz="18" w:space="0" w:color="auto"/>
                </w:tcBorders>
                <w:noWrap/>
                <w:vAlign w:val="center"/>
              </w:tcPr>
            </w:tcPrChange>
          </w:tcPr>
          <w:p w:rsidR="00AB000C" w:rsidRPr="00AC0BE9" w:rsidRDefault="00103E3B">
            <w:pPr>
              <w:numPr>
                <w:ins w:id="645" w:author="Debra Sykes" w:date="2012-05-29T14:17:00Z"/>
              </w:numPr>
              <w:spacing w:after="0" w:line="240" w:lineRule="auto"/>
              <w:jc w:val="center"/>
              <w:rPr>
                <w:ins w:id="646" w:author="Debra Sykes" w:date="2012-05-29T14:17:00Z"/>
                <w:rFonts w:eastAsia="Times New Roman"/>
                <w:i/>
                <w:color w:val="000000"/>
                <w:sz w:val="20"/>
                <w:szCs w:val="20"/>
                <w:rPrChange w:id="647" w:author="Debra Sykes" w:date="2012-05-29T15:36:00Z">
                  <w:rPr>
                    <w:ins w:id="648" w:author="Debra Sykes" w:date="2012-05-29T14:17:00Z"/>
                    <w:rFonts w:eastAsia="Times New Roman"/>
                    <w:color w:val="000000"/>
                    <w:szCs w:val="20"/>
                  </w:rPr>
                </w:rPrChange>
              </w:rPr>
            </w:pPr>
            <w:ins w:id="649" w:author="Debra Sykes" w:date="2012-05-29T15:05:00Z">
              <w:r w:rsidRPr="00103E3B">
                <w:rPr>
                  <w:rFonts w:eastAsia="Times New Roman"/>
                  <w:i/>
                  <w:color w:val="000000"/>
                  <w:szCs w:val="20"/>
                  <w:rPrChange w:id="650" w:author="Debra Sykes" w:date="2012-05-29T15:36:00Z">
                    <w:rPr>
                      <w:rFonts w:eastAsia="Times New Roman"/>
                      <w:color w:val="000000"/>
                      <w:szCs w:val="20"/>
                      <w:highlight w:val="yellow"/>
                    </w:rPr>
                  </w:rPrChange>
                </w:rPr>
                <w:t>0</w:t>
              </w:r>
            </w:ins>
          </w:p>
        </w:tc>
      </w:tr>
    </w:tbl>
    <w:p w:rsidR="00611D36" w:rsidRDefault="00611D36" w:rsidP="00C77113">
      <w:pPr>
        <w:numPr>
          <w:ins w:id="651" w:author="Debra Sykes" w:date="2012-05-29T13:59:00Z"/>
        </w:numPr>
        <w:spacing w:after="0"/>
        <w:rPr>
          <w:b/>
          <w:color w:val="FF0000"/>
          <w:sz w:val="24"/>
          <w:szCs w:val="24"/>
          <w:u w:val="single"/>
        </w:rPr>
      </w:pPr>
    </w:p>
    <w:p w:rsidR="00871C23" w:rsidDel="00304859" w:rsidRDefault="00871C23" w:rsidP="00C77113">
      <w:pPr>
        <w:numPr>
          <w:ins w:id="652" w:author="Debra Sykes" w:date="2012-05-29T14:25:00Z"/>
        </w:numPr>
        <w:spacing w:after="0"/>
        <w:rPr>
          <w:ins w:id="653" w:author="Debra Sykes" w:date="2012-05-29T14:25:00Z"/>
          <w:del w:id="654" w:author="BTF Office" w:date="2012-05-29T15:56:00Z"/>
          <w:b/>
          <w:sz w:val="24"/>
          <w:szCs w:val="24"/>
        </w:rPr>
      </w:pPr>
    </w:p>
    <w:p w:rsidR="00871C23" w:rsidDel="00304859" w:rsidRDefault="00871C23" w:rsidP="00C77113">
      <w:pPr>
        <w:numPr>
          <w:ins w:id="655" w:author="Debra Sykes" w:date="2012-05-29T14:25:00Z"/>
        </w:numPr>
        <w:spacing w:after="0"/>
        <w:rPr>
          <w:ins w:id="656" w:author="Debra Sykes" w:date="2012-05-29T14:25:00Z"/>
          <w:del w:id="657" w:author="BTF Office" w:date="2012-05-29T15:56:00Z"/>
          <w:b/>
          <w:sz w:val="24"/>
          <w:szCs w:val="24"/>
        </w:rPr>
      </w:pPr>
    </w:p>
    <w:p w:rsidR="00871C23" w:rsidDel="00304859" w:rsidRDefault="00871C23" w:rsidP="00C77113">
      <w:pPr>
        <w:numPr>
          <w:ins w:id="658" w:author="Debra Sykes" w:date="2012-05-29T14:25:00Z"/>
        </w:numPr>
        <w:spacing w:after="0"/>
        <w:rPr>
          <w:ins w:id="659" w:author="Debra Sykes" w:date="2012-05-29T14:25:00Z"/>
          <w:del w:id="660" w:author="BTF Office" w:date="2012-05-29T15:56:00Z"/>
          <w:b/>
          <w:sz w:val="24"/>
          <w:szCs w:val="24"/>
        </w:rPr>
      </w:pPr>
    </w:p>
    <w:p w:rsidR="00217FB7" w:rsidRPr="004525DD" w:rsidRDefault="00217FB7" w:rsidP="00C77113">
      <w:pPr>
        <w:spacing w:after="0"/>
        <w:rPr>
          <w:sz w:val="24"/>
          <w:szCs w:val="24"/>
        </w:rPr>
      </w:pPr>
      <w:r w:rsidRPr="004525DD">
        <w:rPr>
          <w:b/>
          <w:sz w:val="24"/>
          <w:szCs w:val="24"/>
        </w:rPr>
        <w:t>High School Absenteeism Procedures</w:t>
      </w:r>
    </w:p>
    <w:p w:rsidR="008E7411" w:rsidRPr="004525DD" w:rsidRDefault="00217FB7" w:rsidP="00C77113">
      <w:pPr>
        <w:spacing w:after="0"/>
        <w:rPr>
          <w:sz w:val="24"/>
          <w:szCs w:val="24"/>
        </w:rPr>
      </w:pPr>
      <w:r w:rsidRPr="004525DD">
        <w:rPr>
          <w:sz w:val="24"/>
          <w:szCs w:val="24"/>
        </w:rPr>
        <w:t xml:space="preserve">If the combined “severe” and (plus) “chronic” absenteeism percentage in the school (school-wide percentage) is greater than the combined District wide “severe” and (plus) </w:t>
      </w:r>
      <w:r w:rsidR="008E7411" w:rsidRPr="004525DD">
        <w:rPr>
          <w:sz w:val="24"/>
          <w:szCs w:val="24"/>
        </w:rPr>
        <w:t>“chronic” absenteeism percentage, the HEDI growth percentages for both the “Increase in the percent of students passing the five (5) core Regents” and the “School-wide increase in the percent of students receiving five (5) course credits towards graduation” will be decreased by the percentage of the difference between the District and school-wide combined percentages. The data from the May 31, 2012 District Student Attendance Report will be utilized for the above calculations.</w:t>
      </w:r>
    </w:p>
    <w:p w:rsidR="008E7411" w:rsidRPr="00256B17" w:rsidRDefault="008E7411" w:rsidP="00C77113">
      <w:pPr>
        <w:spacing w:after="0"/>
        <w:rPr>
          <w:sz w:val="24"/>
          <w:szCs w:val="24"/>
          <w:highlight w:val="yellow"/>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918"/>
      </w:tblGrid>
      <w:tr w:rsidR="008E7411" w:rsidRPr="00F04253">
        <w:tc>
          <w:tcPr>
            <w:tcW w:w="9918" w:type="dxa"/>
            <w:shd w:val="clear" w:color="auto" w:fill="auto"/>
          </w:tcPr>
          <w:p w:rsidR="008E7411" w:rsidRPr="00F04253" w:rsidRDefault="008E7411" w:rsidP="00F04253">
            <w:pPr>
              <w:spacing w:after="0" w:line="240" w:lineRule="auto"/>
              <w:rPr>
                <w:sz w:val="24"/>
                <w:szCs w:val="24"/>
              </w:rPr>
            </w:pPr>
          </w:p>
          <w:p w:rsidR="008E7411" w:rsidRPr="00F04253" w:rsidRDefault="008E7411" w:rsidP="00F04253">
            <w:pPr>
              <w:spacing w:after="0" w:line="240" w:lineRule="auto"/>
              <w:rPr>
                <w:sz w:val="24"/>
                <w:szCs w:val="24"/>
              </w:rPr>
            </w:pPr>
            <w:r w:rsidRPr="00F04253">
              <w:rPr>
                <w:sz w:val="24"/>
                <w:szCs w:val="24"/>
              </w:rPr>
              <w:t>Example:</w:t>
            </w:r>
          </w:p>
          <w:p w:rsidR="008E7411" w:rsidRPr="00F04253" w:rsidRDefault="008E7411" w:rsidP="00F04253">
            <w:pPr>
              <w:spacing w:after="0" w:line="240" w:lineRule="auto"/>
              <w:rPr>
                <w:sz w:val="24"/>
                <w:szCs w:val="24"/>
              </w:rPr>
            </w:pPr>
          </w:p>
          <w:p w:rsidR="008E7411" w:rsidRPr="00F04253" w:rsidRDefault="008E7411" w:rsidP="00F04253">
            <w:pPr>
              <w:spacing w:after="0" w:line="240" w:lineRule="auto"/>
              <w:rPr>
                <w:sz w:val="24"/>
                <w:szCs w:val="24"/>
              </w:rPr>
            </w:pPr>
            <w:r w:rsidRPr="00F04253">
              <w:rPr>
                <w:sz w:val="24"/>
                <w:szCs w:val="24"/>
              </w:rPr>
              <w:t>Individual school combined severe and chronic absenteeism         45%</w:t>
            </w:r>
          </w:p>
          <w:p w:rsidR="008E7411" w:rsidRPr="00F04253" w:rsidRDefault="008E7411" w:rsidP="00F04253">
            <w:pPr>
              <w:spacing w:after="0" w:line="240" w:lineRule="auto"/>
              <w:rPr>
                <w:sz w:val="24"/>
                <w:szCs w:val="24"/>
              </w:rPr>
            </w:pPr>
          </w:p>
          <w:p w:rsidR="008E7411" w:rsidRPr="00F04253" w:rsidRDefault="008E7411" w:rsidP="00F04253">
            <w:pPr>
              <w:spacing w:after="0" w:line="240" w:lineRule="auto"/>
              <w:rPr>
                <w:sz w:val="24"/>
                <w:szCs w:val="24"/>
                <w:u w:val="single"/>
              </w:rPr>
            </w:pPr>
            <w:r w:rsidRPr="00F04253">
              <w:rPr>
                <w:sz w:val="24"/>
                <w:szCs w:val="24"/>
              </w:rPr>
              <w:t xml:space="preserve">District-wide combined severe and chronic absenteeism             – </w:t>
            </w:r>
            <w:r w:rsidRPr="00F04253">
              <w:rPr>
                <w:sz w:val="24"/>
                <w:szCs w:val="24"/>
                <w:u w:val="single"/>
              </w:rPr>
              <w:t>40%</w:t>
            </w:r>
          </w:p>
          <w:p w:rsidR="008E7411" w:rsidRPr="00F04253" w:rsidRDefault="008E7411" w:rsidP="00F04253">
            <w:pPr>
              <w:spacing w:after="0" w:line="240" w:lineRule="auto"/>
              <w:rPr>
                <w:sz w:val="24"/>
                <w:szCs w:val="24"/>
              </w:rPr>
            </w:pPr>
            <w:r w:rsidRPr="00F04253">
              <w:rPr>
                <w:sz w:val="24"/>
                <w:szCs w:val="24"/>
              </w:rPr>
              <w:t xml:space="preserve">                                                                                                                     05% difference (or .05)</w:t>
            </w:r>
          </w:p>
          <w:p w:rsidR="008E7411" w:rsidRPr="00F04253" w:rsidRDefault="008E7411" w:rsidP="00F04253">
            <w:pPr>
              <w:spacing w:after="0" w:line="240" w:lineRule="auto"/>
              <w:rPr>
                <w:sz w:val="24"/>
                <w:szCs w:val="24"/>
              </w:rPr>
            </w:pPr>
          </w:p>
          <w:p w:rsidR="008E7411" w:rsidRPr="00F04253" w:rsidRDefault="008E7411" w:rsidP="00F04253">
            <w:pPr>
              <w:spacing w:after="0" w:line="240" w:lineRule="auto"/>
              <w:rPr>
                <w:sz w:val="24"/>
                <w:szCs w:val="24"/>
              </w:rPr>
            </w:pPr>
            <w:r w:rsidRPr="00F04253">
              <w:rPr>
                <w:sz w:val="24"/>
                <w:szCs w:val="24"/>
              </w:rPr>
              <w:t>For example, using the following from the high school growth chart (15 point maximum) for a Highly Effective rating, the percentage will be adjusted as follows:</w:t>
            </w:r>
          </w:p>
          <w:p w:rsidR="008E7411" w:rsidRPr="00F04253" w:rsidRDefault="008E7411" w:rsidP="00F04253">
            <w:pPr>
              <w:spacing w:after="0" w:line="240" w:lineRule="auto"/>
              <w:rPr>
                <w:sz w:val="24"/>
                <w:szCs w:val="24"/>
              </w:rPr>
            </w:pPr>
          </w:p>
          <w:p w:rsidR="008E7411" w:rsidRPr="00F04253" w:rsidRDefault="008E7411" w:rsidP="00F04253">
            <w:pPr>
              <w:spacing w:after="0" w:line="240" w:lineRule="auto"/>
              <w:jc w:val="center"/>
              <w:rPr>
                <w:sz w:val="24"/>
                <w:szCs w:val="24"/>
              </w:rPr>
            </w:pPr>
            <w:r w:rsidRPr="00F04253">
              <w:rPr>
                <w:rFonts w:eastAsia="Times New Roman"/>
                <w:b/>
                <w:bCs/>
                <w:color w:val="000000"/>
                <w:sz w:val="24"/>
                <w:szCs w:val="20"/>
              </w:rPr>
              <w:t xml:space="preserve">School-wide increase in % of students receiving 5 course credits towards graduation </w:t>
            </w:r>
          </w:p>
          <w:p w:rsidR="008E7411" w:rsidRPr="00F04253" w:rsidRDefault="008E7411" w:rsidP="00F04253">
            <w:pPr>
              <w:spacing w:after="0" w:line="240" w:lineRule="auto"/>
              <w:rPr>
                <w:sz w:val="24"/>
                <w:szCs w:val="24"/>
              </w:rPr>
            </w:pPr>
          </w:p>
          <w:p w:rsidR="008E7411" w:rsidRPr="00F04253" w:rsidRDefault="008E7411" w:rsidP="00F04253">
            <w:pPr>
              <w:spacing w:after="0" w:line="360" w:lineRule="auto"/>
              <w:rPr>
                <w:sz w:val="24"/>
                <w:szCs w:val="24"/>
              </w:rPr>
            </w:pPr>
            <w:r w:rsidRPr="00F04253">
              <w:rPr>
                <w:sz w:val="24"/>
                <w:szCs w:val="24"/>
              </w:rPr>
              <w:t>Highly effective (current) &gt; 3% increase</w:t>
            </w:r>
          </w:p>
          <w:p w:rsidR="008E7411" w:rsidRPr="00F04253" w:rsidRDefault="008E7411" w:rsidP="00F04253">
            <w:pPr>
              <w:spacing w:after="0" w:line="360" w:lineRule="auto"/>
              <w:rPr>
                <w:sz w:val="24"/>
                <w:szCs w:val="24"/>
              </w:rPr>
            </w:pPr>
            <w:r w:rsidRPr="00F04253">
              <w:rPr>
                <w:sz w:val="24"/>
                <w:szCs w:val="24"/>
              </w:rPr>
              <w:t>3 (minimum growth to reach H.E.) x .05 (school/district difference from above) = .15</w:t>
            </w:r>
          </w:p>
          <w:p w:rsidR="008E7411" w:rsidRPr="00F04253" w:rsidRDefault="008E7411" w:rsidP="00F04253">
            <w:pPr>
              <w:spacing w:after="0" w:line="240" w:lineRule="auto"/>
              <w:rPr>
                <w:sz w:val="24"/>
                <w:szCs w:val="24"/>
              </w:rPr>
            </w:pPr>
            <w:r w:rsidRPr="00F04253">
              <w:rPr>
                <w:sz w:val="24"/>
                <w:szCs w:val="24"/>
              </w:rPr>
              <w:t xml:space="preserve">3 </w:t>
            </w:r>
            <w:r w:rsidR="009560AD" w:rsidRPr="00F04253">
              <w:rPr>
                <w:sz w:val="24"/>
                <w:szCs w:val="24"/>
              </w:rPr>
              <w:t>(minimum growth to reach H.E.) – .1</w:t>
            </w:r>
            <w:r w:rsidRPr="00F04253">
              <w:rPr>
                <w:sz w:val="24"/>
                <w:szCs w:val="24"/>
              </w:rPr>
              <w:t>5 (school/district difference</w:t>
            </w:r>
            <w:r w:rsidR="009560AD" w:rsidRPr="00F04253">
              <w:rPr>
                <w:sz w:val="24"/>
                <w:szCs w:val="24"/>
              </w:rPr>
              <w:t>)</w:t>
            </w:r>
            <w:r w:rsidRPr="00F04253">
              <w:rPr>
                <w:sz w:val="24"/>
                <w:szCs w:val="24"/>
              </w:rPr>
              <w:t xml:space="preserve"> = </w:t>
            </w:r>
            <w:r w:rsidR="009560AD" w:rsidRPr="00F04253">
              <w:rPr>
                <w:sz w:val="24"/>
                <w:szCs w:val="24"/>
              </w:rPr>
              <w:t>2.8</w:t>
            </w:r>
            <w:r w:rsidRPr="00F04253">
              <w:rPr>
                <w:sz w:val="24"/>
                <w:szCs w:val="24"/>
              </w:rPr>
              <w:t>5</w:t>
            </w:r>
            <w:r w:rsidR="009560AD" w:rsidRPr="00F04253">
              <w:rPr>
                <w:sz w:val="24"/>
                <w:szCs w:val="24"/>
              </w:rPr>
              <w:t>% is the adjusted minimum growth to reach highly effective.</w:t>
            </w:r>
          </w:p>
          <w:p w:rsidR="008E7411" w:rsidRPr="00F04253" w:rsidRDefault="008E7411" w:rsidP="00F04253">
            <w:pPr>
              <w:spacing w:after="0" w:line="240" w:lineRule="auto"/>
              <w:rPr>
                <w:sz w:val="24"/>
                <w:szCs w:val="24"/>
              </w:rPr>
            </w:pPr>
          </w:p>
        </w:tc>
      </w:tr>
    </w:tbl>
    <w:p w:rsidR="008A387E" w:rsidRDefault="008A387E" w:rsidP="00C77113">
      <w:pPr>
        <w:numPr>
          <w:ins w:id="661" w:author="Debra Sykes" w:date="2012-05-25T11:41:00Z"/>
        </w:numPr>
        <w:spacing w:after="0"/>
        <w:rPr>
          <w:ins w:id="662" w:author="Debra Sykes" w:date="2012-05-25T11:41:00Z"/>
          <w:sz w:val="24"/>
          <w:szCs w:val="24"/>
        </w:rPr>
      </w:pPr>
    </w:p>
    <w:p w:rsidR="00BA5116" w:rsidRDefault="00103E3B" w:rsidP="00C77113">
      <w:pPr>
        <w:spacing w:after="0"/>
        <w:rPr>
          <w:ins w:id="663" w:author="Debra Sykes" w:date="2012-05-25T11:58:00Z"/>
          <w:sz w:val="24"/>
          <w:szCs w:val="24"/>
        </w:rPr>
      </w:pPr>
      <w:ins w:id="664" w:author="Debra Sykes" w:date="2012-05-25T11:41:00Z">
        <w:r w:rsidRPr="00103E3B">
          <w:rPr>
            <w:sz w:val="24"/>
            <w:szCs w:val="24"/>
            <w:highlight w:val="cyan"/>
            <w:rPrChange w:id="665" w:author="Debra Sykes" w:date="2012-05-25T12:01:00Z">
              <w:rPr>
                <w:sz w:val="24"/>
                <w:szCs w:val="24"/>
              </w:rPr>
            </w:rPrChange>
          </w:rPr>
          <w:t>Teachers at schools</w:t>
        </w:r>
      </w:ins>
      <w:ins w:id="666" w:author="Debra Sykes" w:date="2012-05-25T11:57:00Z">
        <w:r w:rsidRPr="00103E3B">
          <w:rPr>
            <w:sz w:val="24"/>
            <w:szCs w:val="24"/>
            <w:highlight w:val="cyan"/>
            <w:rPrChange w:id="667" w:author="Debra Sykes" w:date="2012-05-25T12:01:00Z">
              <w:rPr>
                <w:sz w:val="24"/>
                <w:szCs w:val="24"/>
              </w:rPr>
            </w:rPrChange>
          </w:rPr>
          <w:t xml:space="preserve"> whose ELL enrollment is 20% or </w:t>
        </w:r>
      </w:ins>
      <w:ins w:id="668" w:author="Debra Sykes" w:date="2012-05-25T11:58:00Z">
        <w:r w:rsidRPr="00103E3B">
          <w:rPr>
            <w:sz w:val="24"/>
            <w:szCs w:val="24"/>
            <w:highlight w:val="cyan"/>
            <w:rPrChange w:id="669" w:author="Debra Sykes" w:date="2012-05-25T12:01:00Z">
              <w:rPr>
                <w:sz w:val="24"/>
                <w:szCs w:val="24"/>
              </w:rPr>
            </w:rPrChange>
          </w:rPr>
          <w:t>more of the total enrollment shall have two (2) points added to their total composite HEDI score.</w:t>
        </w:r>
      </w:ins>
    </w:p>
    <w:p w:rsidR="006C10A0" w:rsidRPr="00217FB7" w:rsidRDefault="006C10A0" w:rsidP="00C77113">
      <w:pPr>
        <w:numPr>
          <w:ins w:id="670" w:author="Debra Sykes" w:date="2012-05-25T12:01:00Z"/>
        </w:numPr>
        <w:spacing w:after="0"/>
        <w:rPr>
          <w:sz w:val="24"/>
          <w:szCs w:val="24"/>
        </w:rPr>
      </w:pPr>
    </w:p>
    <w:p w:rsidR="00871C23" w:rsidRDefault="00871C23" w:rsidP="00F670A6">
      <w:pPr>
        <w:numPr>
          <w:ins w:id="671" w:author="Debra Sykes" w:date="2012-05-29T14:27:00Z"/>
        </w:numPr>
        <w:spacing w:after="120" w:line="240" w:lineRule="auto"/>
        <w:rPr>
          <w:ins w:id="672" w:author="Debra Sykes" w:date="2012-05-29T14:27:00Z"/>
          <w:b/>
          <w:sz w:val="24"/>
          <w:szCs w:val="24"/>
          <w:u w:val="single"/>
        </w:rPr>
      </w:pPr>
    </w:p>
    <w:p w:rsidR="004B4A50" w:rsidRPr="004B4A50" w:rsidRDefault="00871C23" w:rsidP="004B4A50">
      <w:pPr>
        <w:spacing w:after="0" w:line="240" w:lineRule="auto"/>
        <w:rPr>
          <w:del w:id="673" w:author="Unknown"/>
          <w:b/>
          <w:sz w:val="24"/>
          <w:szCs w:val="24"/>
          <w:u w:val="single"/>
          <w:rPrChange w:id="674" w:author="Debra Sykes" w:date="2012-05-29T15:51:00Z">
            <w:rPr>
              <w:del w:id="675" w:author="Unknown"/>
              <w:sz w:val="24"/>
            </w:rPr>
          </w:rPrChange>
        </w:rPr>
        <w:pPrChange w:id="676" w:author="Debra Sykes" w:date="2012-05-29T15:51:00Z">
          <w:pPr>
            <w:spacing w:line="240" w:lineRule="auto"/>
          </w:pPr>
        </w:pPrChange>
      </w:pPr>
      <w:ins w:id="677" w:author="Debra Sykes" w:date="2012-05-29T14:27:00Z">
        <w:r>
          <w:rPr>
            <w:b/>
            <w:sz w:val="24"/>
            <w:szCs w:val="24"/>
            <w:u w:val="single"/>
          </w:rPr>
          <w:br w:type="page"/>
        </w:r>
      </w:ins>
      <w:r w:rsidR="008A387E" w:rsidRPr="009765BB">
        <w:rPr>
          <w:b/>
          <w:sz w:val="24"/>
          <w:szCs w:val="24"/>
          <w:u w:val="single"/>
        </w:rPr>
        <w:lastRenderedPageBreak/>
        <w:t>20% Lo</w:t>
      </w:r>
      <w:r w:rsidR="008A387E">
        <w:rPr>
          <w:b/>
          <w:sz w:val="24"/>
          <w:szCs w:val="24"/>
          <w:u w:val="single"/>
        </w:rPr>
        <w:t>cally Selected Measure for Teachers of Grades 4-8/ELA/Math</w:t>
      </w:r>
    </w:p>
    <w:p w:rsidR="004B4A50" w:rsidRDefault="004B4A50" w:rsidP="004B4A50">
      <w:pPr>
        <w:numPr>
          <w:ins w:id="678" w:author="Debra Sykes" w:date="2012-05-29T13:51:00Z"/>
        </w:numPr>
        <w:spacing w:after="120" w:line="240" w:lineRule="auto"/>
        <w:rPr>
          <w:ins w:id="679" w:author="Debra Sykes" w:date="2012-05-29T13:51:00Z"/>
          <w:b/>
          <w:sz w:val="24"/>
          <w:szCs w:val="24"/>
          <w:u w:val="single"/>
        </w:rPr>
        <w:pPrChange w:id="680" w:author="Debra Sykes" w:date="2012-05-29T13:51:00Z">
          <w:pPr>
            <w:spacing w:line="240" w:lineRule="auto"/>
          </w:pPr>
        </w:pPrChange>
      </w:pPr>
    </w:p>
    <w:p w:rsidR="00A744A3" w:rsidRPr="00A93CAD" w:rsidRDefault="00A744A3" w:rsidP="00A744A3">
      <w:pPr>
        <w:spacing w:line="240" w:lineRule="auto"/>
        <w:rPr>
          <w:sz w:val="24"/>
        </w:rPr>
      </w:pPr>
      <w:r w:rsidRPr="00A93CAD">
        <w:rPr>
          <w:sz w:val="24"/>
        </w:rPr>
        <w:t>For school year 2011-12, 20 points of a teacher’s composite effectiveness score shall be based on the results of a measure of student growth.</w:t>
      </w:r>
      <w:r w:rsidR="00853BA9" w:rsidRPr="00A93CAD">
        <w:rPr>
          <w:sz w:val="24"/>
        </w:rPr>
        <w:t xml:space="preserve"> </w:t>
      </w:r>
      <w:r w:rsidR="008A387E" w:rsidRPr="00A93CAD">
        <w:rPr>
          <w:sz w:val="24"/>
          <w:szCs w:val="24"/>
        </w:rPr>
        <w:t>For teachers o</w:t>
      </w:r>
      <w:r w:rsidR="003A088E" w:rsidRPr="00A93CAD">
        <w:rPr>
          <w:sz w:val="24"/>
          <w:szCs w:val="24"/>
        </w:rPr>
        <w:t>f grades 4-8 Common Branch/ELA/</w:t>
      </w:r>
      <w:r w:rsidR="008A387E" w:rsidRPr="00A93CAD">
        <w:rPr>
          <w:sz w:val="24"/>
          <w:szCs w:val="24"/>
        </w:rPr>
        <w:t xml:space="preserve">Math </w:t>
      </w:r>
      <w:r w:rsidR="008A387E" w:rsidRPr="00A93CAD">
        <w:rPr>
          <w:rFonts w:cs="Tms Rmn"/>
          <w:sz w:val="24"/>
          <w:szCs w:val="24"/>
        </w:rPr>
        <w:t xml:space="preserve">the locally selected measures for student growth will use School-wide growth on the NYS ELA and Math 4-8 assessments (based on the State-provided school-wide Growth Score). </w:t>
      </w:r>
      <w:r w:rsidRPr="00A93CAD">
        <w:rPr>
          <w:sz w:val="24"/>
        </w:rPr>
        <w:t xml:space="preserve">The 20 points shall be based on the </w:t>
      </w:r>
      <w:del w:id="681" w:author="Genelle Morris-Adams" w:date="2012-04-10T09:47:00Z">
        <w:r w:rsidRPr="00A93CAD" w:rsidDel="0025437E">
          <w:rPr>
            <w:sz w:val="24"/>
          </w:rPr>
          <w:delText xml:space="preserve">addition of the two scores, one for the </w:delText>
        </w:r>
      </w:del>
      <w:r w:rsidRPr="00A93CAD">
        <w:rPr>
          <w:sz w:val="24"/>
        </w:rPr>
        <w:t xml:space="preserve">school wide results for ELA and </w:t>
      </w:r>
      <w:del w:id="682" w:author="Debra Sykes" w:date="2012-05-29T14:09:00Z">
        <w:r w:rsidR="00103E3B" w:rsidRPr="00103E3B">
          <w:rPr>
            <w:strike/>
            <w:sz w:val="24"/>
            <w:rPrChange w:id="683" w:author="Debra Sykes" w:date="2012-05-29T14:08:00Z">
              <w:rPr>
                <w:sz w:val="24"/>
              </w:rPr>
            </w:rPrChange>
          </w:rPr>
          <w:delText>one for</w:delText>
        </w:r>
        <w:r w:rsidRPr="00A93CAD" w:rsidDel="00F61823">
          <w:rPr>
            <w:sz w:val="24"/>
          </w:rPr>
          <w:delText xml:space="preserve"> </w:delText>
        </w:r>
      </w:del>
      <w:r w:rsidRPr="00A93CAD">
        <w:rPr>
          <w:sz w:val="24"/>
        </w:rPr>
        <w:t xml:space="preserve">mathematics.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630"/>
      </w:tblGrid>
      <w:tr w:rsidR="00A744A3" w:rsidRPr="00F04253">
        <w:tc>
          <w:tcPr>
            <w:tcW w:w="9630" w:type="dxa"/>
            <w:shd w:val="clear" w:color="auto" w:fill="auto"/>
          </w:tcPr>
          <w:p w:rsidR="004B4A50" w:rsidRDefault="00A744A3" w:rsidP="004B4A50">
            <w:pPr>
              <w:pStyle w:val="Body"/>
              <w:rPr>
                <w:szCs w:val="22"/>
              </w:rPr>
              <w:pPrChange w:id="684" w:author="Debra Sykes" w:date="2012-05-29T15:51:00Z">
                <w:pPr>
                  <w:pStyle w:val="Body"/>
                  <w:spacing w:after="200"/>
                </w:pPr>
              </w:pPrChange>
            </w:pPr>
            <w:r w:rsidRPr="00F04253">
              <w:t xml:space="preserve">For example:  </w:t>
            </w:r>
            <w:ins w:id="685" w:author="Genelle Morris-Adams" w:date="2012-04-10T09:48:00Z">
              <w:r w:rsidR="0025437E" w:rsidRPr="00F04253">
                <w:t xml:space="preserve">School A receives a score of 16 points for ELA and math growth. The score would be 16 out of a possible 20 points for the locally selected measure. </w:t>
              </w:r>
            </w:ins>
            <w:del w:id="686" w:author="Genelle Morris-Adams" w:date="2012-04-10T09:48:00Z">
              <w:r w:rsidRPr="00F04253" w:rsidDel="0025437E">
                <w:delText xml:space="preserve">School A receives a score of 10 points for ELA growth and 7 points for math growth. The combined score would be 17 of 20 points for the locally selected measure. </w:delText>
              </w:r>
            </w:del>
            <w:r w:rsidRPr="00F04253">
              <w:t>This score would result in an “Effective” rating for all teachers at School A for the locally selected measure (see below).</w:t>
            </w:r>
          </w:p>
        </w:tc>
      </w:tr>
    </w:tbl>
    <w:p w:rsidR="00A82442" w:rsidRDefault="00A82442">
      <w:pPr>
        <w:pStyle w:val="Body"/>
      </w:pPr>
    </w:p>
    <w:p w:rsidR="004B4A50" w:rsidRDefault="00A93CAD" w:rsidP="004B4A50">
      <w:pPr>
        <w:spacing w:after="120" w:line="240" w:lineRule="auto"/>
        <w:rPr>
          <w:b/>
          <w:sz w:val="24"/>
          <w:szCs w:val="24"/>
          <w:u w:val="single"/>
        </w:rPr>
        <w:pPrChange w:id="687" w:author="Debra Sykes" w:date="2012-05-29T13:52:00Z">
          <w:pPr>
            <w:spacing w:line="240" w:lineRule="auto"/>
          </w:pPr>
        </w:pPrChange>
      </w:pPr>
      <w:r w:rsidRPr="004525DD">
        <w:rPr>
          <w:b/>
          <w:sz w:val="24"/>
          <w:szCs w:val="24"/>
          <w:u w:val="single"/>
        </w:rPr>
        <w:t>HEDI rating for schools with percentage of students with severe chronic and chronic attendance less than 35%</w:t>
      </w:r>
    </w:p>
    <w:tbl>
      <w:tblPr>
        <w:tblW w:w="963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600"/>
        <w:gridCol w:w="1507"/>
        <w:gridCol w:w="1508"/>
        <w:gridCol w:w="1507"/>
        <w:gridCol w:w="1508"/>
      </w:tblGrid>
      <w:tr w:rsidR="008A387E" w:rsidRPr="00F04253">
        <w:trPr>
          <w:cantSplit/>
          <w:trHeight w:val="560"/>
        </w:trPr>
        <w:tc>
          <w:tcPr>
            <w:tcW w:w="3600" w:type="dxa"/>
            <w:vMerge w:val="restart"/>
            <w:shd w:val="clear" w:color="auto" w:fill="auto"/>
            <w:tcMar>
              <w:top w:w="0" w:type="dxa"/>
              <w:left w:w="0" w:type="dxa"/>
              <w:bottom w:w="0" w:type="dxa"/>
              <w:right w:w="0" w:type="dxa"/>
            </w:tcMar>
            <w:vAlign w:val="center"/>
          </w:tcPr>
          <w:p w:rsidR="008A387E" w:rsidRPr="00F04253" w:rsidRDefault="008A387E" w:rsidP="00782964">
            <w:pPr>
              <w:pStyle w:val="BodyA"/>
              <w:spacing w:after="120" w:line="288" w:lineRule="auto"/>
              <w:jc w:val="center"/>
              <w:rPr>
                <w:rFonts w:ascii="Calibri" w:hAnsi="Calibri"/>
                <w:sz w:val="20"/>
              </w:rPr>
            </w:pPr>
            <w:r w:rsidRPr="00F04253">
              <w:rPr>
                <w:rFonts w:ascii="Calibri" w:hAnsi="Calibri"/>
                <w:sz w:val="20"/>
              </w:rPr>
              <w:t>HEDI Scoring for Growth Measures for all Teachers of Grades 4-8 NYS ELA and Math</w:t>
            </w:r>
          </w:p>
        </w:tc>
        <w:tc>
          <w:tcPr>
            <w:tcW w:w="1507" w:type="dxa"/>
            <w:shd w:val="clear" w:color="auto" w:fill="auto"/>
            <w:tcMar>
              <w:top w:w="0" w:type="dxa"/>
              <w:left w:w="0" w:type="dxa"/>
              <w:bottom w:w="0" w:type="dxa"/>
              <w:right w:w="0" w:type="dxa"/>
            </w:tcMar>
            <w:vAlign w:val="center"/>
          </w:tcPr>
          <w:p w:rsidR="008A387E" w:rsidRPr="00F04253" w:rsidRDefault="008A387E" w:rsidP="00782964">
            <w:pPr>
              <w:pStyle w:val="TableText"/>
              <w:jc w:val="center"/>
              <w:rPr>
                <w:rFonts w:ascii="Calibri" w:hAnsi="Calibri"/>
                <w:sz w:val="20"/>
              </w:rPr>
            </w:pPr>
            <w:r w:rsidRPr="00F04253">
              <w:rPr>
                <w:rFonts w:ascii="Calibri" w:hAnsi="Calibri"/>
                <w:sz w:val="20"/>
              </w:rPr>
              <w:t>Highly Effective</w:t>
            </w:r>
          </w:p>
        </w:tc>
        <w:tc>
          <w:tcPr>
            <w:tcW w:w="1508" w:type="dxa"/>
            <w:shd w:val="clear" w:color="auto" w:fill="auto"/>
            <w:tcMar>
              <w:top w:w="0" w:type="dxa"/>
              <w:left w:w="0" w:type="dxa"/>
              <w:bottom w:w="0" w:type="dxa"/>
              <w:right w:w="0" w:type="dxa"/>
            </w:tcMar>
            <w:vAlign w:val="center"/>
          </w:tcPr>
          <w:p w:rsidR="008A387E" w:rsidRPr="00F04253" w:rsidRDefault="008A387E" w:rsidP="00782964">
            <w:pPr>
              <w:pStyle w:val="TableText"/>
              <w:jc w:val="center"/>
              <w:rPr>
                <w:rFonts w:ascii="Calibri" w:hAnsi="Calibri"/>
                <w:sz w:val="20"/>
              </w:rPr>
            </w:pPr>
            <w:r w:rsidRPr="00F04253">
              <w:rPr>
                <w:rFonts w:ascii="Calibri" w:hAnsi="Calibri"/>
                <w:sz w:val="20"/>
              </w:rPr>
              <w:t>Effective</w:t>
            </w:r>
          </w:p>
        </w:tc>
        <w:tc>
          <w:tcPr>
            <w:tcW w:w="1507" w:type="dxa"/>
            <w:shd w:val="clear" w:color="auto" w:fill="auto"/>
            <w:tcMar>
              <w:top w:w="0" w:type="dxa"/>
              <w:left w:w="0" w:type="dxa"/>
              <w:bottom w:w="0" w:type="dxa"/>
              <w:right w:w="0" w:type="dxa"/>
            </w:tcMar>
            <w:vAlign w:val="center"/>
          </w:tcPr>
          <w:p w:rsidR="008A387E" w:rsidRPr="00F04253" w:rsidRDefault="008A387E" w:rsidP="00782964">
            <w:pPr>
              <w:pStyle w:val="TableText"/>
              <w:jc w:val="center"/>
              <w:rPr>
                <w:rFonts w:ascii="Calibri" w:hAnsi="Calibri"/>
                <w:sz w:val="20"/>
              </w:rPr>
            </w:pPr>
            <w:r w:rsidRPr="00F04253">
              <w:rPr>
                <w:rFonts w:ascii="Calibri" w:hAnsi="Calibri"/>
                <w:sz w:val="20"/>
              </w:rPr>
              <w:t>Developing</w:t>
            </w:r>
          </w:p>
        </w:tc>
        <w:tc>
          <w:tcPr>
            <w:tcW w:w="1508" w:type="dxa"/>
            <w:shd w:val="clear" w:color="auto" w:fill="auto"/>
            <w:tcMar>
              <w:top w:w="0" w:type="dxa"/>
              <w:left w:w="0" w:type="dxa"/>
              <w:bottom w:w="0" w:type="dxa"/>
              <w:right w:w="0" w:type="dxa"/>
            </w:tcMar>
            <w:vAlign w:val="center"/>
          </w:tcPr>
          <w:p w:rsidR="008A387E" w:rsidRPr="00F04253" w:rsidRDefault="008A387E" w:rsidP="00782964">
            <w:pPr>
              <w:pStyle w:val="TableText"/>
              <w:jc w:val="center"/>
              <w:rPr>
                <w:rFonts w:ascii="Calibri" w:hAnsi="Calibri"/>
                <w:sz w:val="20"/>
              </w:rPr>
            </w:pPr>
            <w:r w:rsidRPr="00F04253">
              <w:rPr>
                <w:rFonts w:ascii="Calibri" w:hAnsi="Calibri"/>
                <w:sz w:val="20"/>
              </w:rPr>
              <w:t>Ineffective</w:t>
            </w:r>
          </w:p>
        </w:tc>
      </w:tr>
      <w:tr w:rsidR="008A387E" w:rsidRPr="00F04253">
        <w:trPr>
          <w:cantSplit/>
          <w:trHeight w:val="592"/>
        </w:trPr>
        <w:tc>
          <w:tcPr>
            <w:tcW w:w="3600" w:type="dxa"/>
            <w:vMerge/>
            <w:shd w:val="clear" w:color="auto" w:fill="auto"/>
            <w:tcMar>
              <w:top w:w="0" w:type="dxa"/>
              <w:left w:w="0" w:type="dxa"/>
              <w:bottom w:w="0" w:type="dxa"/>
              <w:right w:w="0" w:type="dxa"/>
            </w:tcMar>
            <w:vAlign w:val="center"/>
          </w:tcPr>
          <w:p w:rsidR="008A387E" w:rsidRPr="00F04253" w:rsidRDefault="008A387E" w:rsidP="006A3863">
            <w:pPr>
              <w:pStyle w:val="BodyA"/>
              <w:spacing w:after="120" w:line="288" w:lineRule="auto"/>
              <w:jc w:val="center"/>
              <w:rPr>
                <w:rFonts w:ascii="Calibri" w:hAnsi="Calibri"/>
                <w:sz w:val="20"/>
              </w:rPr>
            </w:pPr>
          </w:p>
        </w:tc>
        <w:tc>
          <w:tcPr>
            <w:tcW w:w="1507" w:type="dxa"/>
            <w:shd w:val="clear" w:color="auto" w:fill="auto"/>
            <w:tcMar>
              <w:top w:w="0" w:type="dxa"/>
              <w:left w:w="0" w:type="dxa"/>
              <w:bottom w:w="0" w:type="dxa"/>
              <w:right w:w="0" w:type="dxa"/>
            </w:tcMar>
            <w:vAlign w:val="center"/>
          </w:tcPr>
          <w:p w:rsidR="008A387E" w:rsidRPr="00F670A6" w:rsidRDefault="00103E3B" w:rsidP="00782964">
            <w:pPr>
              <w:pStyle w:val="TableText"/>
              <w:spacing w:after="200"/>
              <w:jc w:val="center"/>
              <w:rPr>
                <w:rFonts w:ascii="Calibri" w:hAnsi="Calibri"/>
                <w:sz w:val="24"/>
                <w:rPrChange w:id="688" w:author="Debra Sykes" w:date="2012-05-29T13:51:00Z">
                  <w:rPr>
                    <w:rFonts w:ascii="Calibri" w:hAnsi="Calibri"/>
                    <w:sz w:val="20"/>
                    <w:szCs w:val="22"/>
                  </w:rPr>
                </w:rPrChange>
              </w:rPr>
            </w:pPr>
            <w:r w:rsidRPr="00103E3B">
              <w:rPr>
                <w:rFonts w:ascii="Calibri" w:hAnsi="Calibri"/>
                <w:sz w:val="24"/>
                <w:rPrChange w:id="689" w:author="Debra Sykes" w:date="2012-05-29T13:51:00Z">
                  <w:rPr>
                    <w:rFonts w:ascii="Calibri" w:eastAsia="Calibri" w:hAnsi="Calibri"/>
                    <w:color w:val="auto"/>
                    <w:sz w:val="20"/>
                    <w:szCs w:val="22"/>
                  </w:rPr>
                </w:rPrChange>
              </w:rPr>
              <w:t>18-20 Points</w:t>
            </w:r>
          </w:p>
        </w:tc>
        <w:tc>
          <w:tcPr>
            <w:tcW w:w="1508" w:type="dxa"/>
            <w:shd w:val="clear" w:color="auto" w:fill="auto"/>
            <w:tcMar>
              <w:top w:w="0" w:type="dxa"/>
              <w:left w:w="0" w:type="dxa"/>
              <w:bottom w:w="0" w:type="dxa"/>
              <w:right w:w="0" w:type="dxa"/>
            </w:tcMar>
            <w:vAlign w:val="center"/>
          </w:tcPr>
          <w:p w:rsidR="00911E86" w:rsidRPr="00911E86" w:rsidRDefault="00103E3B" w:rsidP="00782964">
            <w:pPr>
              <w:pStyle w:val="TableText"/>
              <w:spacing w:after="200"/>
              <w:jc w:val="center"/>
              <w:rPr>
                <w:ins w:id="690" w:author="Debra Sykes" w:date="2012-05-29T14:02:00Z"/>
                <w:rFonts w:ascii="Calibri" w:hAnsi="Calibri"/>
                <w:strike/>
                <w:sz w:val="24"/>
                <w:rPrChange w:id="691" w:author="Debra Sykes" w:date="2012-05-29T14:03:00Z">
                  <w:rPr>
                    <w:ins w:id="692" w:author="Debra Sykes" w:date="2012-05-29T14:02:00Z"/>
                    <w:rFonts w:ascii="Calibri" w:hAnsi="Calibri"/>
                    <w:sz w:val="24"/>
                    <w:szCs w:val="22"/>
                    <w:highlight w:val="yellow"/>
                  </w:rPr>
                </w:rPrChange>
              </w:rPr>
            </w:pPr>
            <w:ins w:id="693" w:author="Debra Sykes" w:date="2012-05-29T14:02:00Z">
              <w:r w:rsidRPr="00103E3B">
                <w:rPr>
                  <w:rFonts w:ascii="Calibri" w:hAnsi="Calibri"/>
                  <w:strike/>
                  <w:color w:val="000000" w:themeColor="text1"/>
                  <w:sz w:val="24"/>
                  <w:rPrChange w:id="694" w:author="Debra Sykes" w:date="2012-05-29T14:03:00Z">
                    <w:rPr>
                      <w:rFonts w:ascii="Calibri" w:eastAsia="Calibri" w:hAnsi="Calibri"/>
                      <w:color w:val="000000" w:themeColor="text1"/>
                      <w:sz w:val="24"/>
                      <w:szCs w:val="22"/>
                      <w:highlight w:val="yellow"/>
                    </w:rPr>
                  </w:rPrChange>
                </w:rPr>
                <w:t>10</w:t>
              </w:r>
              <w:r w:rsidRPr="00103E3B">
                <w:rPr>
                  <w:rFonts w:ascii="Calibri" w:hAnsi="Calibri"/>
                  <w:strike/>
                  <w:sz w:val="24"/>
                  <w:rPrChange w:id="695" w:author="Debra Sykes" w:date="2012-05-29T14:03:00Z">
                    <w:rPr>
                      <w:rFonts w:ascii="Calibri" w:eastAsia="Calibri" w:hAnsi="Calibri"/>
                      <w:color w:val="auto"/>
                      <w:sz w:val="24"/>
                      <w:szCs w:val="22"/>
                      <w:highlight w:val="yellow"/>
                    </w:rPr>
                  </w:rPrChange>
                </w:rPr>
                <w:t>-17 Points</w:t>
              </w:r>
            </w:ins>
          </w:p>
          <w:p w:rsidR="008A387E" w:rsidRPr="00F670A6" w:rsidRDefault="00103E3B" w:rsidP="00782964">
            <w:pPr>
              <w:pStyle w:val="TableText"/>
              <w:numPr>
                <w:ins w:id="696" w:author="Debra Sykes" w:date="2012-05-29T14:02:00Z"/>
              </w:numPr>
              <w:spacing w:after="200"/>
              <w:jc w:val="center"/>
              <w:rPr>
                <w:rFonts w:ascii="Calibri" w:hAnsi="Calibri"/>
                <w:sz w:val="24"/>
                <w:rPrChange w:id="697" w:author="Debra Sykes" w:date="2012-05-29T13:51:00Z">
                  <w:rPr>
                    <w:rFonts w:ascii="Calibri" w:hAnsi="Calibri"/>
                    <w:sz w:val="20"/>
                    <w:szCs w:val="22"/>
                  </w:rPr>
                </w:rPrChange>
              </w:rPr>
            </w:pPr>
            <w:del w:id="698" w:author="Genelle Morris-Adams" w:date="2012-04-10T09:47:00Z">
              <w:r w:rsidRPr="00103E3B">
                <w:rPr>
                  <w:rFonts w:ascii="Calibri" w:hAnsi="Calibri"/>
                  <w:color w:val="000000" w:themeColor="text1"/>
                  <w:sz w:val="24"/>
                  <w:highlight w:val="yellow"/>
                  <w:rPrChange w:id="699" w:author="Debra Sykes" w:date="2012-05-29T14:02:00Z">
                    <w:rPr>
                      <w:rFonts w:ascii="Calibri" w:eastAsia="Calibri" w:hAnsi="Calibri"/>
                      <w:color w:val="auto"/>
                      <w:sz w:val="20"/>
                      <w:szCs w:val="22"/>
                    </w:rPr>
                  </w:rPrChange>
                </w:rPr>
                <w:delText>10</w:delText>
              </w:r>
            </w:del>
            <w:ins w:id="700" w:author="Genelle Morris-Adams" w:date="2012-04-10T09:47:00Z">
              <w:r w:rsidRPr="00103E3B">
                <w:rPr>
                  <w:rFonts w:ascii="Calibri" w:hAnsi="Calibri"/>
                  <w:color w:val="000000" w:themeColor="text1"/>
                  <w:sz w:val="24"/>
                  <w:highlight w:val="yellow"/>
                  <w:rPrChange w:id="701" w:author="Debra Sykes" w:date="2012-05-29T14:02:00Z">
                    <w:rPr>
                      <w:rFonts w:ascii="Calibri" w:eastAsia="Calibri" w:hAnsi="Calibri"/>
                      <w:color w:val="auto"/>
                      <w:sz w:val="20"/>
                      <w:szCs w:val="22"/>
                    </w:rPr>
                  </w:rPrChange>
                </w:rPr>
                <w:t>9</w:t>
              </w:r>
            </w:ins>
            <w:r w:rsidRPr="00103E3B">
              <w:rPr>
                <w:rFonts w:ascii="Calibri" w:hAnsi="Calibri"/>
                <w:sz w:val="24"/>
                <w:highlight w:val="yellow"/>
                <w:rPrChange w:id="702" w:author="Debra Sykes" w:date="2012-05-29T14:02:00Z">
                  <w:rPr>
                    <w:rFonts w:ascii="Calibri" w:eastAsia="Calibri" w:hAnsi="Calibri"/>
                    <w:color w:val="auto"/>
                    <w:sz w:val="20"/>
                    <w:szCs w:val="22"/>
                  </w:rPr>
                </w:rPrChange>
              </w:rPr>
              <w:t>-17 Points</w:t>
            </w:r>
          </w:p>
        </w:tc>
        <w:tc>
          <w:tcPr>
            <w:tcW w:w="1507" w:type="dxa"/>
            <w:shd w:val="clear" w:color="auto" w:fill="auto"/>
            <w:tcMar>
              <w:top w:w="0" w:type="dxa"/>
              <w:left w:w="0" w:type="dxa"/>
              <w:bottom w:w="0" w:type="dxa"/>
              <w:right w:w="0" w:type="dxa"/>
            </w:tcMar>
            <w:vAlign w:val="center"/>
          </w:tcPr>
          <w:p w:rsidR="00911E86" w:rsidRPr="00911E86" w:rsidRDefault="00103E3B" w:rsidP="00911E86">
            <w:pPr>
              <w:pStyle w:val="TableText"/>
              <w:numPr>
                <w:ins w:id="703" w:author="Debra Sykes" w:date="2012-05-29T14:03:00Z"/>
              </w:numPr>
              <w:tabs>
                <w:tab w:val="center" w:pos="4680"/>
                <w:tab w:val="right" w:pos="9360"/>
              </w:tabs>
              <w:spacing w:after="200"/>
              <w:jc w:val="center"/>
              <w:rPr>
                <w:ins w:id="704" w:author="Debra Sykes" w:date="2012-05-29T14:03:00Z"/>
                <w:rFonts w:ascii="Calibri" w:hAnsi="Calibri"/>
                <w:strike/>
                <w:sz w:val="24"/>
                <w:rPrChange w:id="705" w:author="Debra Sykes" w:date="2012-05-29T14:03:00Z">
                  <w:rPr>
                    <w:ins w:id="706" w:author="Debra Sykes" w:date="2012-05-29T14:03:00Z"/>
                    <w:rFonts w:ascii="Calibri" w:hAnsi="Calibri"/>
                    <w:sz w:val="24"/>
                    <w:szCs w:val="22"/>
                  </w:rPr>
                </w:rPrChange>
              </w:rPr>
            </w:pPr>
            <w:ins w:id="707" w:author="Debra Sykes" w:date="2012-05-29T14:03:00Z">
              <w:r w:rsidRPr="00103E3B">
                <w:rPr>
                  <w:rFonts w:ascii="Calibri" w:hAnsi="Calibri"/>
                  <w:strike/>
                  <w:color w:val="000000" w:themeColor="text1"/>
                  <w:sz w:val="24"/>
                  <w:rPrChange w:id="708" w:author="Debra Sykes" w:date="2012-05-29T14:03:00Z">
                    <w:rPr>
                      <w:rFonts w:ascii="Calibri" w:eastAsia="Calibri" w:hAnsi="Calibri"/>
                      <w:color w:val="000000" w:themeColor="text1"/>
                      <w:sz w:val="24"/>
                      <w:szCs w:val="22"/>
                    </w:rPr>
                  </w:rPrChange>
                </w:rPr>
                <w:t>3</w:t>
              </w:r>
              <w:r w:rsidRPr="00103E3B">
                <w:rPr>
                  <w:rFonts w:ascii="Calibri" w:hAnsi="Calibri"/>
                  <w:strike/>
                  <w:sz w:val="24"/>
                  <w:rPrChange w:id="709" w:author="Debra Sykes" w:date="2012-05-29T14:03:00Z">
                    <w:rPr>
                      <w:rFonts w:ascii="Calibri" w:eastAsia="Calibri" w:hAnsi="Calibri"/>
                      <w:color w:val="auto"/>
                      <w:sz w:val="24"/>
                      <w:szCs w:val="22"/>
                    </w:rPr>
                  </w:rPrChange>
                </w:rPr>
                <w:t>-9 Points</w:t>
              </w:r>
            </w:ins>
          </w:p>
          <w:p w:rsidR="008A387E" w:rsidRPr="00F670A6" w:rsidRDefault="00103E3B" w:rsidP="00580D97">
            <w:pPr>
              <w:pStyle w:val="TableText"/>
              <w:spacing w:after="200"/>
              <w:jc w:val="center"/>
              <w:rPr>
                <w:rFonts w:ascii="Calibri" w:hAnsi="Calibri"/>
                <w:sz w:val="24"/>
                <w:rPrChange w:id="710" w:author="Debra Sykes" w:date="2012-05-29T13:51:00Z">
                  <w:rPr>
                    <w:rFonts w:ascii="Calibri" w:hAnsi="Calibri"/>
                    <w:sz w:val="20"/>
                    <w:szCs w:val="22"/>
                  </w:rPr>
                </w:rPrChange>
              </w:rPr>
            </w:pPr>
            <w:r w:rsidRPr="00103E3B">
              <w:rPr>
                <w:rFonts w:ascii="Calibri" w:hAnsi="Calibri"/>
                <w:sz w:val="24"/>
                <w:highlight w:val="yellow"/>
                <w:rPrChange w:id="711" w:author="Debra Sykes" w:date="2012-05-29T14:03:00Z">
                  <w:rPr>
                    <w:rFonts w:ascii="Calibri" w:eastAsia="Calibri" w:hAnsi="Calibri"/>
                    <w:color w:val="auto"/>
                    <w:sz w:val="20"/>
                    <w:szCs w:val="22"/>
                  </w:rPr>
                </w:rPrChange>
              </w:rPr>
              <w:t>3-</w:t>
            </w:r>
            <w:del w:id="712" w:author="Genelle Morris-Adams" w:date="2012-04-10T09:47:00Z">
              <w:r w:rsidRPr="00103E3B">
                <w:rPr>
                  <w:rFonts w:ascii="Calibri" w:hAnsi="Calibri"/>
                  <w:sz w:val="24"/>
                  <w:highlight w:val="yellow"/>
                  <w:rPrChange w:id="713" w:author="Debra Sykes" w:date="2012-05-29T14:03:00Z">
                    <w:rPr>
                      <w:rFonts w:ascii="Calibri" w:eastAsia="Calibri" w:hAnsi="Calibri"/>
                      <w:color w:val="auto"/>
                      <w:sz w:val="20"/>
                      <w:szCs w:val="22"/>
                    </w:rPr>
                  </w:rPrChange>
                </w:rPr>
                <w:delText xml:space="preserve">9 </w:delText>
              </w:r>
            </w:del>
            <w:ins w:id="714" w:author="Genelle Morris-Adams" w:date="2012-04-10T09:47:00Z">
              <w:r w:rsidRPr="00103E3B">
                <w:rPr>
                  <w:rFonts w:ascii="Calibri" w:hAnsi="Calibri"/>
                  <w:sz w:val="24"/>
                  <w:highlight w:val="yellow"/>
                  <w:rPrChange w:id="715" w:author="Debra Sykes" w:date="2012-05-29T14:03:00Z">
                    <w:rPr>
                      <w:rFonts w:ascii="Calibri" w:eastAsia="Calibri" w:hAnsi="Calibri"/>
                      <w:color w:val="auto"/>
                      <w:sz w:val="20"/>
                      <w:szCs w:val="22"/>
                    </w:rPr>
                  </w:rPrChange>
                </w:rPr>
                <w:t xml:space="preserve">8 </w:t>
              </w:r>
            </w:ins>
            <w:r w:rsidRPr="00103E3B">
              <w:rPr>
                <w:rFonts w:ascii="Calibri" w:hAnsi="Calibri"/>
                <w:sz w:val="24"/>
                <w:highlight w:val="yellow"/>
                <w:rPrChange w:id="716" w:author="Debra Sykes" w:date="2012-05-29T14:03:00Z">
                  <w:rPr>
                    <w:rFonts w:ascii="Calibri" w:eastAsia="Calibri" w:hAnsi="Calibri"/>
                    <w:color w:val="auto"/>
                    <w:sz w:val="20"/>
                    <w:szCs w:val="22"/>
                  </w:rPr>
                </w:rPrChange>
              </w:rPr>
              <w:t>Points</w:t>
            </w:r>
          </w:p>
        </w:tc>
        <w:tc>
          <w:tcPr>
            <w:tcW w:w="1508" w:type="dxa"/>
            <w:shd w:val="clear" w:color="auto" w:fill="auto"/>
            <w:tcMar>
              <w:top w:w="0" w:type="dxa"/>
              <w:left w:w="0" w:type="dxa"/>
              <w:bottom w:w="0" w:type="dxa"/>
              <w:right w:w="0" w:type="dxa"/>
            </w:tcMar>
            <w:vAlign w:val="center"/>
          </w:tcPr>
          <w:p w:rsidR="008A387E" w:rsidRPr="00F670A6" w:rsidRDefault="00103E3B" w:rsidP="00782964">
            <w:pPr>
              <w:pStyle w:val="TableText"/>
              <w:spacing w:after="200"/>
              <w:jc w:val="center"/>
              <w:rPr>
                <w:rFonts w:ascii="Calibri" w:hAnsi="Calibri"/>
                <w:sz w:val="24"/>
                <w:rPrChange w:id="717" w:author="Debra Sykes" w:date="2012-05-29T13:51:00Z">
                  <w:rPr>
                    <w:rFonts w:ascii="Calibri" w:hAnsi="Calibri"/>
                    <w:sz w:val="20"/>
                    <w:szCs w:val="22"/>
                  </w:rPr>
                </w:rPrChange>
              </w:rPr>
            </w:pPr>
            <w:r w:rsidRPr="00103E3B">
              <w:rPr>
                <w:rFonts w:ascii="Calibri" w:hAnsi="Calibri"/>
                <w:sz w:val="24"/>
                <w:rPrChange w:id="718" w:author="Debra Sykes" w:date="2012-05-29T13:51:00Z">
                  <w:rPr>
                    <w:rFonts w:ascii="Calibri" w:eastAsia="Calibri" w:hAnsi="Calibri"/>
                    <w:color w:val="auto"/>
                    <w:sz w:val="20"/>
                    <w:szCs w:val="22"/>
                  </w:rPr>
                </w:rPrChange>
              </w:rPr>
              <w:t>0-2 Points</w:t>
            </w:r>
          </w:p>
        </w:tc>
      </w:tr>
    </w:tbl>
    <w:p w:rsidR="009757FD" w:rsidRDefault="009757FD" w:rsidP="00A93CAD">
      <w:pPr>
        <w:spacing w:line="240" w:lineRule="auto"/>
        <w:rPr>
          <w:ins w:id="719" w:author="Administrator" w:date="2012-04-10T10:55:00Z"/>
          <w:b/>
          <w:sz w:val="8"/>
          <w:szCs w:val="24"/>
          <w:u w:val="single"/>
        </w:rPr>
      </w:pPr>
    </w:p>
    <w:p w:rsidR="0012514B" w:rsidRPr="009757FD" w:rsidRDefault="0012514B" w:rsidP="00A93CAD">
      <w:pPr>
        <w:spacing w:line="240" w:lineRule="auto"/>
        <w:rPr>
          <w:b/>
          <w:sz w:val="8"/>
          <w:szCs w:val="24"/>
          <w:u w:val="single"/>
        </w:rPr>
      </w:pPr>
    </w:p>
    <w:p w:rsidR="0025437E" w:rsidRPr="0025437E" w:rsidDel="0025437E" w:rsidRDefault="002B1CCA" w:rsidP="00A93CAD">
      <w:pPr>
        <w:spacing w:line="240" w:lineRule="auto"/>
        <w:rPr>
          <w:del w:id="720" w:author="Genelle Morris-Adams" w:date="2012-04-10T09:50:00Z"/>
          <w:b/>
          <w:i/>
          <w:color w:val="FF0000"/>
          <w:sz w:val="24"/>
          <w:szCs w:val="24"/>
          <w:u w:val="single"/>
          <w:rPrChange w:id="721" w:author="Genelle Morris-Adams" w:date="2012-04-10T09:49:00Z">
            <w:rPr>
              <w:del w:id="722" w:author="Genelle Morris-Adams" w:date="2012-04-10T09:50:00Z"/>
              <w:b/>
              <w:i/>
              <w:sz w:val="24"/>
              <w:szCs w:val="24"/>
              <w:u w:val="single"/>
            </w:rPr>
          </w:rPrChange>
        </w:rPr>
      </w:pPr>
      <w:r>
        <w:rPr>
          <w:b/>
          <w:sz w:val="24"/>
          <w:szCs w:val="24"/>
          <w:highlight w:val="yellow"/>
          <w:u w:val="single"/>
        </w:rPr>
        <w:t xml:space="preserve">In accordance with the HEDI bands above, </w:t>
      </w:r>
      <w:r w:rsidR="00A93CAD" w:rsidRPr="00FA5781">
        <w:rPr>
          <w:b/>
          <w:sz w:val="24"/>
          <w:szCs w:val="24"/>
          <w:highlight w:val="yellow"/>
          <w:u w:val="single"/>
        </w:rPr>
        <w:t>schools with</w:t>
      </w:r>
      <w:r>
        <w:rPr>
          <w:b/>
          <w:sz w:val="24"/>
          <w:szCs w:val="24"/>
          <w:highlight w:val="yellow"/>
          <w:u w:val="single"/>
        </w:rPr>
        <w:t xml:space="preserve"> a</w:t>
      </w:r>
      <w:r w:rsidR="00A93CAD" w:rsidRPr="00FA5781">
        <w:rPr>
          <w:b/>
          <w:sz w:val="24"/>
          <w:szCs w:val="24"/>
          <w:highlight w:val="yellow"/>
          <w:u w:val="single"/>
        </w:rPr>
        <w:t xml:space="preserve"> percentage of students with severe chronic and chro</w:t>
      </w:r>
      <w:r w:rsidR="003912F3">
        <w:rPr>
          <w:b/>
          <w:sz w:val="24"/>
          <w:szCs w:val="24"/>
          <w:highlight w:val="yellow"/>
          <w:u w:val="single"/>
        </w:rPr>
        <w:t xml:space="preserve">nic </w:t>
      </w:r>
      <w:del w:id="723" w:author="Genelle Morris-Adams" w:date="2012-04-10T09:53:00Z">
        <w:r w:rsidR="003912F3" w:rsidDel="0025437E">
          <w:rPr>
            <w:b/>
            <w:sz w:val="24"/>
            <w:szCs w:val="24"/>
            <w:highlight w:val="yellow"/>
            <w:u w:val="single"/>
          </w:rPr>
          <w:delText xml:space="preserve">attendance </w:delText>
        </w:r>
      </w:del>
      <w:ins w:id="724" w:author="Genelle Morris-Adams" w:date="2012-04-10T09:53:00Z">
        <w:r w:rsidR="0025437E">
          <w:rPr>
            <w:b/>
            <w:sz w:val="24"/>
            <w:szCs w:val="24"/>
            <w:highlight w:val="yellow"/>
            <w:u w:val="single"/>
          </w:rPr>
          <w:t xml:space="preserve">absenteeism </w:t>
        </w:r>
      </w:ins>
      <w:r w:rsidR="003912F3">
        <w:rPr>
          <w:b/>
          <w:sz w:val="24"/>
          <w:szCs w:val="24"/>
          <w:highlight w:val="yellow"/>
          <w:u w:val="single"/>
        </w:rPr>
        <w:t>greater than or e</w:t>
      </w:r>
      <w:r w:rsidR="00A93CAD" w:rsidRPr="00FA5781">
        <w:rPr>
          <w:b/>
          <w:sz w:val="24"/>
          <w:szCs w:val="24"/>
          <w:highlight w:val="yellow"/>
          <w:u w:val="single"/>
        </w:rPr>
        <w:t>qual to 35%</w:t>
      </w:r>
      <w:r w:rsidR="009757FD" w:rsidRPr="00FA5781">
        <w:rPr>
          <w:b/>
          <w:sz w:val="24"/>
          <w:szCs w:val="24"/>
          <w:highlight w:val="yellow"/>
          <w:u w:val="single"/>
        </w:rPr>
        <w:t xml:space="preserve"> will add two </w:t>
      </w:r>
      <w:ins w:id="725" w:author="Administrator" w:date="2012-04-10T10:54:00Z">
        <w:r w:rsidR="000D21C5">
          <w:rPr>
            <w:b/>
            <w:sz w:val="24"/>
            <w:szCs w:val="24"/>
            <w:highlight w:val="yellow"/>
            <w:u w:val="single"/>
          </w:rPr>
          <w:t xml:space="preserve">(2) </w:t>
        </w:r>
      </w:ins>
      <w:r w:rsidR="009757FD" w:rsidRPr="00FA5781">
        <w:rPr>
          <w:b/>
          <w:sz w:val="24"/>
          <w:szCs w:val="24"/>
          <w:highlight w:val="yellow"/>
          <w:u w:val="single"/>
        </w:rPr>
        <w:t>points to the State</w:t>
      </w:r>
      <w:ins w:id="726" w:author="Genelle Morris-Adams" w:date="2012-04-10T09:53:00Z">
        <w:r w:rsidR="0025437E">
          <w:rPr>
            <w:b/>
            <w:sz w:val="24"/>
            <w:szCs w:val="24"/>
            <w:highlight w:val="yellow"/>
            <w:u w:val="single"/>
          </w:rPr>
          <w:t>-</w:t>
        </w:r>
      </w:ins>
      <w:del w:id="727" w:author="Genelle Morris-Adams" w:date="2012-04-10T09:53:00Z">
        <w:r w:rsidR="009757FD" w:rsidRPr="00FA5781" w:rsidDel="0025437E">
          <w:rPr>
            <w:b/>
            <w:sz w:val="24"/>
            <w:szCs w:val="24"/>
            <w:highlight w:val="yellow"/>
            <w:u w:val="single"/>
          </w:rPr>
          <w:delText xml:space="preserve"> </w:delText>
        </w:r>
      </w:del>
      <w:r w:rsidR="009757FD" w:rsidRPr="00FA5781">
        <w:rPr>
          <w:b/>
          <w:sz w:val="24"/>
          <w:szCs w:val="24"/>
          <w:highlight w:val="yellow"/>
          <w:u w:val="single"/>
        </w:rPr>
        <w:t>provide</w:t>
      </w:r>
      <w:ins w:id="728" w:author="Genelle Morris-Adams" w:date="2012-04-10T09:53:00Z">
        <w:r w:rsidR="0025437E">
          <w:rPr>
            <w:b/>
            <w:sz w:val="24"/>
            <w:szCs w:val="24"/>
            <w:highlight w:val="yellow"/>
            <w:u w:val="single"/>
          </w:rPr>
          <w:t>d</w:t>
        </w:r>
      </w:ins>
      <w:r w:rsidR="009757FD" w:rsidRPr="00FA5781">
        <w:rPr>
          <w:b/>
          <w:sz w:val="24"/>
          <w:szCs w:val="24"/>
          <w:highlight w:val="yellow"/>
          <w:u w:val="single"/>
        </w:rPr>
        <w:t xml:space="preserve"> </w:t>
      </w:r>
      <w:del w:id="729" w:author="Genelle Morris-Adams" w:date="2012-04-10T09:53:00Z">
        <w:r w:rsidR="009757FD" w:rsidRPr="00FA5781" w:rsidDel="0025437E">
          <w:rPr>
            <w:b/>
            <w:sz w:val="24"/>
            <w:szCs w:val="24"/>
            <w:highlight w:val="yellow"/>
            <w:u w:val="single"/>
          </w:rPr>
          <w:delText xml:space="preserve">HEDI </w:delText>
        </w:r>
      </w:del>
      <w:ins w:id="730" w:author="Genelle Morris-Adams" w:date="2012-04-10T09:53:00Z">
        <w:r w:rsidR="0025437E">
          <w:rPr>
            <w:b/>
            <w:sz w:val="24"/>
            <w:szCs w:val="24"/>
            <w:highlight w:val="yellow"/>
            <w:u w:val="single"/>
          </w:rPr>
          <w:t>school-wide growth</w:t>
        </w:r>
        <w:r w:rsidR="0025437E" w:rsidRPr="00FA5781">
          <w:rPr>
            <w:b/>
            <w:sz w:val="24"/>
            <w:szCs w:val="24"/>
            <w:highlight w:val="yellow"/>
            <w:u w:val="single"/>
          </w:rPr>
          <w:t xml:space="preserve"> </w:t>
        </w:r>
      </w:ins>
      <w:r w:rsidR="009757FD" w:rsidRPr="00FA5781">
        <w:rPr>
          <w:b/>
          <w:sz w:val="24"/>
          <w:szCs w:val="24"/>
          <w:highlight w:val="yellow"/>
          <w:u w:val="single"/>
        </w:rPr>
        <w:t>score</w:t>
      </w:r>
      <w:ins w:id="731" w:author="Genelle Morris-Adams" w:date="2012-04-10T09:54:00Z">
        <w:r w:rsidR="0025437E">
          <w:rPr>
            <w:b/>
            <w:sz w:val="24"/>
            <w:szCs w:val="24"/>
            <w:highlight w:val="yellow"/>
            <w:u w:val="single"/>
          </w:rPr>
          <w:t xml:space="preserve">, and this new number </w:t>
        </w:r>
      </w:ins>
      <w:ins w:id="732" w:author="Genelle Morris-Adams" w:date="2012-04-10T09:55:00Z">
        <w:r w:rsidR="0025437E">
          <w:rPr>
            <w:b/>
            <w:sz w:val="24"/>
            <w:szCs w:val="24"/>
            <w:highlight w:val="yellow"/>
            <w:u w:val="single"/>
          </w:rPr>
          <w:t>will be each teacher’s growth score</w:t>
        </w:r>
        <w:del w:id="733" w:author="Administrator" w:date="2012-04-10T10:55:00Z">
          <w:r w:rsidR="0025437E" w:rsidDel="0012514B">
            <w:rPr>
              <w:b/>
              <w:sz w:val="24"/>
              <w:szCs w:val="24"/>
              <w:highlight w:val="yellow"/>
              <w:u w:val="single"/>
            </w:rPr>
            <w:delText>, and this new number will be each teacher’s growth score</w:delText>
          </w:r>
        </w:del>
        <w:r w:rsidR="0025437E">
          <w:rPr>
            <w:b/>
            <w:sz w:val="24"/>
            <w:szCs w:val="24"/>
            <w:highlight w:val="yellow"/>
            <w:u w:val="single"/>
          </w:rPr>
          <w:t>. However, if the school-wide growth score is two (2) or less, the school will add one (1) point</w:t>
        </w:r>
      </w:ins>
      <w:ins w:id="734" w:author="Genelle Morris-Adams" w:date="2012-04-10T09:56:00Z">
        <w:r w:rsidR="0025437E">
          <w:rPr>
            <w:b/>
            <w:sz w:val="24"/>
            <w:szCs w:val="24"/>
            <w:highlight w:val="yellow"/>
            <w:u w:val="single"/>
          </w:rPr>
          <w:t>, and this will be each teacher’s growth score.</w:t>
        </w:r>
      </w:ins>
      <w:del w:id="735" w:author="Genelle Morris-Adams" w:date="2012-04-10T09:56:00Z">
        <w:r w:rsidR="009757FD" w:rsidRPr="00FA5781" w:rsidDel="0025437E">
          <w:rPr>
            <w:b/>
            <w:sz w:val="24"/>
            <w:szCs w:val="24"/>
            <w:highlight w:val="yellow"/>
            <w:u w:val="single"/>
          </w:rPr>
          <w:delText xml:space="preserve"> except for points in the ineffective scoring band where only one point will be added.</w:delText>
        </w:r>
        <w:r w:rsidR="00FA5781" w:rsidDel="0025437E">
          <w:rPr>
            <w:b/>
            <w:sz w:val="24"/>
            <w:szCs w:val="24"/>
            <w:u w:val="single"/>
          </w:rPr>
          <w:delText xml:space="preserve"> </w:delText>
        </w:r>
      </w:del>
      <w:del w:id="736" w:author="Genelle Morris-Adams" w:date="2012-04-10T09:50:00Z">
        <w:r w:rsidR="00FA5781" w:rsidRPr="00FA5781" w:rsidDel="0025437E">
          <w:rPr>
            <w:b/>
            <w:i/>
            <w:color w:val="FF0000"/>
            <w:sz w:val="24"/>
            <w:szCs w:val="24"/>
            <w:u w:val="single"/>
          </w:rPr>
          <w:delText>Deleted chart</w:delText>
        </w:r>
      </w:del>
    </w:p>
    <w:p w:rsidR="0025437E" w:rsidRDefault="0025437E" w:rsidP="0025437E">
      <w:pPr>
        <w:spacing w:line="240" w:lineRule="auto"/>
        <w:rPr>
          <w:ins w:id="737" w:author="Genelle Morris-Adams" w:date="2012-04-10T09:49:00Z"/>
          <w:b/>
          <w:i/>
          <w:color w:val="FF0000"/>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0026"/>
      </w:tblGrid>
      <w:tr w:rsidR="0025437E" w:rsidRPr="00F04253">
        <w:trPr>
          <w:ins w:id="738" w:author="Genelle Morris-Adams" w:date="2012-04-10T09:49:00Z"/>
        </w:trPr>
        <w:tc>
          <w:tcPr>
            <w:tcW w:w="10026" w:type="dxa"/>
            <w:shd w:val="clear" w:color="auto" w:fill="auto"/>
          </w:tcPr>
          <w:p w:rsidR="004B4A50" w:rsidRDefault="0025437E" w:rsidP="004B4A50">
            <w:pPr>
              <w:pStyle w:val="Body"/>
              <w:numPr>
                <w:ins w:id="739" w:author="Genelle Morris-Adams" w:date="2012-04-10T09:49:00Z"/>
              </w:numPr>
              <w:rPr>
                <w:ins w:id="740" w:author="Genelle Morris-Adams" w:date="2012-04-10T09:49:00Z"/>
                <w:szCs w:val="22"/>
                <w:highlight w:val="yellow"/>
              </w:rPr>
              <w:pPrChange w:id="741" w:author="Debra Sykes" w:date="2012-05-29T15:51:00Z">
                <w:pPr>
                  <w:pStyle w:val="Body"/>
                  <w:spacing w:after="200"/>
                </w:pPr>
              </w:pPrChange>
            </w:pPr>
            <w:ins w:id="742" w:author="Genelle Morris-Adams" w:date="2012-04-10T09:49:00Z">
              <w:r w:rsidRPr="00F04253">
                <w:rPr>
                  <w:highlight w:val="yellow"/>
                </w:rPr>
                <w:t xml:space="preserve">For example:  In an event where School A is identified </w:t>
              </w:r>
              <w:r w:rsidRPr="00F04253">
                <w:rPr>
                  <w:szCs w:val="24"/>
                  <w:highlight w:val="yellow"/>
                </w:rPr>
                <w:t xml:space="preserve">with severe chronic and chronic </w:t>
              </w:r>
              <w:del w:id="743" w:author="Administrator" w:date="2012-04-10T10:53:00Z">
                <w:r w:rsidRPr="00F04253" w:rsidDel="000D21C5">
                  <w:rPr>
                    <w:szCs w:val="24"/>
                    <w:highlight w:val="yellow"/>
                  </w:rPr>
                  <w:delText>attendance</w:delText>
                </w:r>
              </w:del>
            </w:ins>
            <w:ins w:id="744" w:author="Administrator" w:date="2012-04-10T10:53:00Z">
              <w:r w:rsidR="000D21C5" w:rsidRPr="00F04253">
                <w:rPr>
                  <w:szCs w:val="24"/>
                  <w:highlight w:val="yellow"/>
                </w:rPr>
                <w:t xml:space="preserve"> absenteeism </w:t>
              </w:r>
            </w:ins>
            <w:ins w:id="745" w:author="Genelle Morris-Adams" w:date="2012-04-10T09:49:00Z">
              <w:r w:rsidRPr="00F04253">
                <w:rPr>
                  <w:szCs w:val="24"/>
                  <w:highlight w:val="yellow"/>
                </w:rPr>
                <w:t xml:space="preserve"> greater than or equal to 35%</w:t>
              </w:r>
              <w:r w:rsidRPr="00F04253">
                <w:rPr>
                  <w:highlight w:val="yellow"/>
                </w:rPr>
                <w:t xml:space="preserve"> the score of 16 points for ELA and math growth would have an additional two points added to the state score. The score would be 18 out of a possible 20 points for the locally selected measure. This score would result in an “Highly Effective” rating for all teachers at School A for the locally selected measure (see </w:t>
              </w:r>
            </w:ins>
            <w:ins w:id="746" w:author="Genelle Morris-Adams" w:date="2012-04-10T09:59:00Z">
              <w:r w:rsidR="005231AF" w:rsidRPr="00F04253">
                <w:rPr>
                  <w:highlight w:val="yellow"/>
                </w:rPr>
                <w:t>above</w:t>
              </w:r>
            </w:ins>
            <w:ins w:id="747" w:author="Genelle Morris-Adams" w:date="2012-04-10T09:49:00Z">
              <w:r w:rsidRPr="00F04253">
                <w:rPr>
                  <w:highlight w:val="yellow"/>
                </w:rPr>
                <w:t>).</w:t>
              </w:r>
            </w:ins>
          </w:p>
        </w:tc>
      </w:tr>
    </w:tbl>
    <w:p w:rsidR="0025437E" w:rsidRDefault="0025437E" w:rsidP="00885D31">
      <w:pPr>
        <w:numPr>
          <w:ins w:id="748" w:author="Debra Sykes" w:date="2012-05-29T14:27:00Z"/>
        </w:numPr>
        <w:spacing w:line="240" w:lineRule="auto"/>
        <w:rPr>
          <w:del w:id="749" w:author="Unknown"/>
          <w:sz w:val="24"/>
          <w:szCs w:val="24"/>
        </w:rPr>
      </w:pPr>
    </w:p>
    <w:p w:rsidR="00871C23" w:rsidDel="0063095E" w:rsidRDefault="00871C23" w:rsidP="00885D31">
      <w:pPr>
        <w:numPr>
          <w:ins w:id="750" w:author="Genelle Morris-Adams" w:date="2012-04-10T09:49:00Z"/>
        </w:numPr>
        <w:spacing w:line="240" w:lineRule="auto"/>
        <w:rPr>
          <w:ins w:id="751" w:author="Debra Sykes" w:date="2012-05-29T14:27:00Z"/>
          <w:sz w:val="24"/>
          <w:szCs w:val="24"/>
        </w:rPr>
      </w:pPr>
    </w:p>
    <w:p w:rsidR="00C97B1B" w:rsidDel="00AC0BE9" w:rsidRDefault="00876744" w:rsidP="00885D31">
      <w:pPr>
        <w:spacing w:line="240" w:lineRule="auto"/>
        <w:rPr>
          <w:del w:id="752" w:author="Debra Sykes" w:date="2012-05-29T15:49:00Z"/>
          <w:sz w:val="24"/>
          <w:szCs w:val="24"/>
        </w:rPr>
      </w:pPr>
      <w:r w:rsidRPr="00997B53">
        <w:rPr>
          <w:sz w:val="24"/>
          <w:szCs w:val="24"/>
        </w:rPr>
        <w:t>The parties agree to utilize the NYSUT rubric, approved by the New York State Education Department, and the BPS Annual Pr</w:t>
      </w:r>
      <w:r w:rsidR="005B6C6C">
        <w:rPr>
          <w:sz w:val="24"/>
          <w:szCs w:val="24"/>
        </w:rPr>
        <w:t>ofessional Performance Review (APPR</w:t>
      </w:r>
      <w:r w:rsidRPr="00997B53">
        <w:rPr>
          <w:sz w:val="24"/>
          <w:szCs w:val="24"/>
        </w:rPr>
        <w:t>) process for the evaluation of teachers. This process shall represent 60% of the overall evaluation composite score for teachers of grades 4-8 Common Branch/ELA/ Math and 80% of the overall evaluation composite score for all other teach</w:t>
      </w:r>
      <w:r w:rsidR="008670DF">
        <w:rPr>
          <w:sz w:val="24"/>
          <w:szCs w:val="24"/>
        </w:rPr>
        <w:t xml:space="preserve">ers covered by this Agreement. </w:t>
      </w:r>
      <w:r w:rsidRPr="008670DF">
        <w:rPr>
          <w:sz w:val="24"/>
          <w:szCs w:val="24"/>
        </w:rPr>
        <w:t>As per the approved Annual Professional Performance Review (“APPR”), there will be a minimum of one observation by a Buffalo trained and certified administrator</w:t>
      </w:r>
      <w:r w:rsidRPr="004525DD">
        <w:rPr>
          <w:sz w:val="24"/>
          <w:szCs w:val="24"/>
        </w:rPr>
        <w:t>.</w:t>
      </w:r>
      <w:r w:rsidR="00FE7491" w:rsidRPr="004525DD">
        <w:rPr>
          <w:sz w:val="24"/>
          <w:szCs w:val="24"/>
        </w:rPr>
        <w:t xml:space="preserve"> In no circumstance shall </w:t>
      </w:r>
      <w:r w:rsidR="005D4FD4" w:rsidRPr="004525DD">
        <w:rPr>
          <w:sz w:val="24"/>
          <w:szCs w:val="24"/>
        </w:rPr>
        <w:t xml:space="preserve">an evaluator factor </w:t>
      </w:r>
      <w:r w:rsidR="00C97B1B" w:rsidRPr="004525DD">
        <w:rPr>
          <w:sz w:val="24"/>
          <w:szCs w:val="24"/>
        </w:rPr>
        <w:t xml:space="preserve">student attendance </w:t>
      </w:r>
      <w:r w:rsidR="005D4FD4" w:rsidRPr="004525DD">
        <w:rPr>
          <w:sz w:val="24"/>
          <w:szCs w:val="24"/>
        </w:rPr>
        <w:t xml:space="preserve">into any portion of </w:t>
      </w:r>
      <w:r w:rsidR="00C97B1B" w:rsidRPr="004525DD">
        <w:rPr>
          <w:sz w:val="24"/>
          <w:szCs w:val="24"/>
        </w:rPr>
        <w:t>the 60%/80% subcomponent of th</w:t>
      </w:r>
      <w:r w:rsidR="00200B0D" w:rsidRPr="004525DD">
        <w:rPr>
          <w:sz w:val="24"/>
          <w:szCs w:val="24"/>
        </w:rPr>
        <w:t xml:space="preserve">e composite effectiveness score; </w:t>
      </w:r>
      <w:r w:rsidR="003A088E" w:rsidRPr="004525DD">
        <w:rPr>
          <w:sz w:val="24"/>
          <w:szCs w:val="24"/>
        </w:rPr>
        <w:t xml:space="preserve">for example, </w:t>
      </w:r>
      <w:r w:rsidR="000A37C9" w:rsidRPr="004525DD">
        <w:rPr>
          <w:sz w:val="24"/>
          <w:szCs w:val="24"/>
        </w:rPr>
        <w:t xml:space="preserve">an administrator can </w:t>
      </w:r>
      <w:r w:rsidR="00200B0D" w:rsidRPr="004525DD">
        <w:rPr>
          <w:sz w:val="24"/>
          <w:szCs w:val="24"/>
        </w:rPr>
        <w:t>not f</w:t>
      </w:r>
      <w:r w:rsidR="003A088E" w:rsidRPr="004525DD">
        <w:rPr>
          <w:sz w:val="24"/>
          <w:szCs w:val="24"/>
        </w:rPr>
        <w:t xml:space="preserve">actor in student participation </w:t>
      </w:r>
      <w:r w:rsidR="00200B0D" w:rsidRPr="004525DD">
        <w:rPr>
          <w:sz w:val="24"/>
          <w:szCs w:val="24"/>
        </w:rPr>
        <w:t>in grades on teacher developed tests, etc.</w:t>
      </w:r>
    </w:p>
    <w:p w:rsidR="004B4A50" w:rsidRDefault="00871C23" w:rsidP="004B4A50">
      <w:pPr>
        <w:spacing w:line="240" w:lineRule="auto"/>
        <w:rPr>
          <w:b/>
          <w:sz w:val="24"/>
          <w:szCs w:val="24"/>
          <w:u w:val="single"/>
        </w:rPr>
        <w:pPrChange w:id="753" w:author="Debra Sykes" w:date="2012-05-29T15:50:00Z">
          <w:pPr>
            <w:spacing w:after="0"/>
          </w:pPr>
        </w:pPrChange>
      </w:pPr>
      <w:ins w:id="754" w:author="Debra Sykes" w:date="2012-05-29T14:27:00Z">
        <w:r>
          <w:rPr>
            <w:b/>
            <w:sz w:val="24"/>
            <w:szCs w:val="24"/>
            <w:u w:val="single"/>
          </w:rPr>
          <w:br w:type="page"/>
        </w:r>
      </w:ins>
      <w:r w:rsidR="00C97B1B">
        <w:rPr>
          <w:b/>
          <w:sz w:val="24"/>
          <w:szCs w:val="24"/>
          <w:u w:val="single"/>
        </w:rPr>
        <w:lastRenderedPageBreak/>
        <w:t xml:space="preserve">60% APPR Subcomponent and Composite Score and Ratings </w:t>
      </w:r>
      <w:r w:rsidR="00C97B1B" w:rsidRPr="002D142B">
        <w:rPr>
          <w:b/>
          <w:sz w:val="24"/>
          <w:szCs w:val="24"/>
          <w:u w:val="single"/>
        </w:rPr>
        <w:t>for 4-8 Common Branch/ELA/Math</w:t>
      </w:r>
      <w:r w:rsidR="00C97B1B">
        <w:rPr>
          <w:sz w:val="24"/>
          <w:szCs w:val="24"/>
        </w:rPr>
        <w:t xml:space="preserve"> </w:t>
      </w:r>
    </w:p>
    <w:p w:rsidR="00C77113" w:rsidRPr="00AD39B0" w:rsidRDefault="00FE57EA" w:rsidP="00E20012">
      <w:pPr>
        <w:pStyle w:val="ListParagraph"/>
        <w:numPr>
          <w:ilvl w:val="0"/>
          <w:numId w:val="9"/>
        </w:numPr>
        <w:spacing w:line="240" w:lineRule="auto"/>
        <w:rPr>
          <w:sz w:val="24"/>
          <w:szCs w:val="24"/>
        </w:rPr>
      </w:pPr>
      <w:r w:rsidRPr="008670DF">
        <w:rPr>
          <w:sz w:val="24"/>
          <w:szCs w:val="24"/>
        </w:rPr>
        <w:t xml:space="preserve">The </w:t>
      </w:r>
      <w:r w:rsidR="00C77113" w:rsidRPr="008670DF">
        <w:rPr>
          <w:sz w:val="24"/>
          <w:szCs w:val="24"/>
        </w:rPr>
        <w:t>60</w:t>
      </w:r>
      <w:r w:rsidR="001A2F0D" w:rsidRPr="008670DF">
        <w:rPr>
          <w:sz w:val="24"/>
          <w:szCs w:val="24"/>
        </w:rPr>
        <w:t>% other</w:t>
      </w:r>
      <w:r w:rsidR="00441512" w:rsidRPr="008670DF">
        <w:rPr>
          <w:sz w:val="24"/>
          <w:szCs w:val="24"/>
        </w:rPr>
        <w:t xml:space="preserve"> for Elementary/Middle Schools</w:t>
      </w:r>
      <w:r w:rsidR="00441512" w:rsidRPr="008670DF">
        <w:rPr>
          <w:b/>
          <w:sz w:val="24"/>
          <w:szCs w:val="24"/>
        </w:rPr>
        <w:t xml:space="preserve"> </w:t>
      </w:r>
      <w:r w:rsidRPr="008670DF">
        <w:rPr>
          <w:sz w:val="24"/>
          <w:szCs w:val="24"/>
        </w:rPr>
        <w:t>is</w:t>
      </w:r>
      <w:r w:rsidR="00C77113" w:rsidRPr="008670DF">
        <w:rPr>
          <w:sz w:val="24"/>
          <w:szCs w:val="24"/>
        </w:rPr>
        <w:t xml:space="preserve"> derived from the APPR</w:t>
      </w:r>
      <w:r w:rsidRPr="008670DF">
        <w:rPr>
          <w:sz w:val="24"/>
          <w:szCs w:val="24"/>
        </w:rPr>
        <w:t xml:space="preserve"> </w:t>
      </w:r>
      <w:r w:rsidR="001A2F0D" w:rsidRPr="008670DF">
        <w:rPr>
          <w:sz w:val="24"/>
          <w:szCs w:val="24"/>
        </w:rPr>
        <w:t>for Grade</w:t>
      </w:r>
      <w:r w:rsidRPr="008670DF">
        <w:rPr>
          <w:sz w:val="24"/>
          <w:szCs w:val="24"/>
        </w:rPr>
        <w:t xml:space="preserve">s 4-8 </w:t>
      </w:r>
      <w:r w:rsidR="001A2F0D" w:rsidRPr="008670DF">
        <w:rPr>
          <w:sz w:val="24"/>
          <w:szCs w:val="24"/>
        </w:rPr>
        <w:t>ELA</w:t>
      </w:r>
      <w:r w:rsidRPr="008670DF">
        <w:rPr>
          <w:sz w:val="24"/>
          <w:szCs w:val="24"/>
        </w:rPr>
        <w:t xml:space="preserve"> and Math</w:t>
      </w:r>
      <w:r w:rsidR="00C77113" w:rsidRPr="008670DF">
        <w:rPr>
          <w:sz w:val="24"/>
          <w:szCs w:val="24"/>
        </w:rPr>
        <w:t>.</w:t>
      </w:r>
      <w:r w:rsidRPr="008670DF">
        <w:rPr>
          <w:sz w:val="24"/>
          <w:szCs w:val="24"/>
        </w:rPr>
        <w:t xml:space="preserve"> </w:t>
      </w:r>
      <w:r w:rsidR="00C77113" w:rsidRPr="008670DF">
        <w:rPr>
          <w:sz w:val="24"/>
          <w:szCs w:val="24"/>
        </w:rPr>
        <w:t xml:space="preserve">The parties agree to apply the following HEDI criteria to the existing APPR.  </w:t>
      </w:r>
    </w:p>
    <w:tbl>
      <w:tblPr>
        <w:tblW w:w="0" w:type="auto"/>
        <w:tblInd w:w="1540" w:type="dxa"/>
        <w:shd w:val="clear" w:color="auto" w:fill="FFFFFF"/>
        <w:tblLayout w:type="fixed"/>
        <w:tblLook w:val="0000" w:firstRow="0" w:lastRow="0" w:firstColumn="0" w:lastColumn="0" w:noHBand="0" w:noVBand="0"/>
      </w:tblPr>
      <w:tblGrid>
        <w:gridCol w:w="1590"/>
        <w:gridCol w:w="2100"/>
        <w:gridCol w:w="2160"/>
      </w:tblGrid>
      <w:tr w:rsidR="00C77113" w:rsidRPr="00F04253">
        <w:trPr>
          <w:cantSplit/>
          <w:trHeight w:val="474"/>
          <w:tblHeader/>
        </w:trPr>
        <w:tc>
          <w:tcPr>
            <w:tcW w:w="159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77113" w:rsidRPr="00F04253" w:rsidRDefault="00C77113" w:rsidP="00C77113">
            <w:pPr>
              <w:pStyle w:val="Heading21"/>
              <w:jc w:val="center"/>
              <w:rPr>
                <w:rFonts w:ascii="Calibri" w:hAnsi="Calibri"/>
              </w:rPr>
            </w:pPr>
            <w:r w:rsidRPr="00F04253">
              <w:rPr>
                <w:rFonts w:ascii="Calibri" w:hAnsi="Calibri"/>
              </w:rPr>
              <w:t>NYS</w:t>
            </w:r>
            <w:r w:rsidR="005710CB" w:rsidRPr="00F04253">
              <w:rPr>
                <w:rFonts w:ascii="Calibri" w:hAnsi="Calibri"/>
              </w:rPr>
              <w:t xml:space="preserve"> TEACHER</w:t>
            </w:r>
          </w:p>
          <w:p w:rsidR="00C77113" w:rsidRPr="00F04253" w:rsidRDefault="00C77113" w:rsidP="005710CB">
            <w:pPr>
              <w:pStyle w:val="Heading21"/>
              <w:jc w:val="center"/>
              <w:rPr>
                <w:rFonts w:ascii="Calibri" w:hAnsi="Calibri"/>
              </w:rPr>
            </w:pPr>
            <w:r w:rsidRPr="00F04253">
              <w:rPr>
                <w:rFonts w:ascii="Calibri" w:hAnsi="Calibri"/>
              </w:rPr>
              <w:t>STANDARD</w:t>
            </w:r>
            <w:r w:rsidR="005710CB" w:rsidRPr="00F04253">
              <w:rPr>
                <w:rFonts w:ascii="Calibri" w:hAnsi="Calibri"/>
              </w:rPr>
              <w:t xml:space="preserve"> NUMBER</w:t>
            </w:r>
          </w:p>
        </w:tc>
        <w:tc>
          <w:tcPr>
            <w:tcW w:w="21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77113" w:rsidRPr="00F04253" w:rsidRDefault="00C77113" w:rsidP="00C77113">
            <w:pPr>
              <w:pStyle w:val="Heading21"/>
              <w:jc w:val="center"/>
              <w:rPr>
                <w:rFonts w:ascii="Calibri" w:hAnsi="Calibri"/>
              </w:rPr>
            </w:pPr>
            <w:r w:rsidRPr="00F04253">
              <w:rPr>
                <w:rFonts w:ascii="Calibri" w:hAnsi="Calibri"/>
              </w:rPr>
              <w:t xml:space="preserve">BPS </w:t>
            </w:r>
            <w:r w:rsidR="005710CB" w:rsidRPr="00F04253">
              <w:rPr>
                <w:rFonts w:ascii="Calibri" w:hAnsi="Calibri"/>
              </w:rPr>
              <w:t xml:space="preserve">APPR </w:t>
            </w:r>
            <w:r w:rsidRPr="00F04253">
              <w:rPr>
                <w:rFonts w:ascii="Calibri" w:hAnsi="Calibri"/>
              </w:rPr>
              <w:t>CRITERION</w:t>
            </w:r>
            <w:r w:rsidR="005710CB" w:rsidRPr="00F04253">
              <w:rPr>
                <w:rFonts w:ascii="Calibri" w:hAnsi="Calibri"/>
              </w:rPr>
              <w:t xml:space="preserve"> NUMBER</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77113" w:rsidRPr="00F04253" w:rsidRDefault="005710CB" w:rsidP="005710CB">
            <w:pPr>
              <w:pStyle w:val="Heading21"/>
              <w:jc w:val="center"/>
              <w:rPr>
                <w:rFonts w:ascii="Calibri" w:hAnsi="Calibri"/>
              </w:rPr>
            </w:pPr>
            <w:r w:rsidRPr="00F04253">
              <w:rPr>
                <w:rFonts w:ascii="Calibri" w:hAnsi="Calibri"/>
              </w:rPr>
              <w:t xml:space="preserve">TOTAL </w:t>
            </w:r>
            <w:r w:rsidR="00C77113" w:rsidRPr="00F04253">
              <w:rPr>
                <w:rFonts w:ascii="Calibri" w:hAnsi="Calibri"/>
              </w:rPr>
              <w:t xml:space="preserve">% of </w:t>
            </w:r>
            <w:r w:rsidRPr="00F04253">
              <w:rPr>
                <w:rFonts w:ascii="Calibri" w:hAnsi="Calibri"/>
              </w:rPr>
              <w:t>POINTS FOR EACH CRITERION</w:t>
            </w:r>
          </w:p>
        </w:tc>
      </w:tr>
      <w:tr w:rsidR="00C77113" w:rsidRPr="00F04253">
        <w:trPr>
          <w:cantSplit/>
          <w:trHeight w:val="213"/>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55" w:author="Debra Sykes" w:date="2012-05-29T15:51:00Z">
                <w:pPr>
                  <w:pStyle w:val="Body"/>
                  <w:spacing w:after="200"/>
                  <w:jc w:val="center"/>
                </w:pPr>
              </w:pPrChange>
            </w:pPr>
            <w:r w:rsidRPr="00F04253">
              <w:t>1</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56" w:author="Debra Sykes" w:date="2012-05-29T15:51:00Z">
                <w:pPr>
                  <w:pStyle w:val="Body"/>
                  <w:spacing w:after="200"/>
                  <w:jc w:val="center"/>
                </w:pPr>
              </w:pPrChange>
            </w:pPr>
            <w:r w:rsidRPr="00F04253">
              <w:t>5</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57" w:author="Debra Sykes" w:date="2012-05-29T15:51:00Z">
                <w:pPr>
                  <w:pStyle w:val="Body"/>
                  <w:spacing w:after="200"/>
                  <w:jc w:val="center"/>
                </w:pPr>
              </w:pPrChange>
            </w:pPr>
            <w:r w:rsidRPr="00F04253">
              <w:t>10</w:t>
            </w:r>
          </w:p>
        </w:tc>
      </w:tr>
      <w:tr w:rsidR="00C77113" w:rsidRPr="00F04253">
        <w:trPr>
          <w:cantSplit/>
          <w:trHeight w:val="195"/>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58" w:author="Debra Sykes" w:date="2012-05-29T15:51:00Z">
                <w:pPr>
                  <w:pStyle w:val="Body"/>
                  <w:spacing w:after="200"/>
                  <w:jc w:val="center"/>
                </w:pPr>
              </w:pPrChange>
            </w:pPr>
            <w:r w:rsidRPr="00F04253">
              <w:t>2</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59" w:author="Debra Sykes" w:date="2012-05-29T15:51:00Z">
                <w:pPr>
                  <w:pStyle w:val="Body"/>
                  <w:spacing w:after="200"/>
                  <w:jc w:val="center"/>
                </w:pPr>
              </w:pPrChange>
            </w:pPr>
            <w:r w:rsidRPr="00F04253">
              <w:t>1, 2</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0" w:author="Debra Sykes" w:date="2012-05-29T15:51:00Z">
                <w:pPr>
                  <w:pStyle w:val="Body"/>
                  <w:spacing w:after="200"/>
                  <w:jc w:val="center"/>
                </w:pPr>
              </w:pPrChange>
            </w:pPr>
            <w:r w:rsidRPr="00F04253">
              <w:t>30</w:t>
            </w:r>
          </w:p>
        </w:tc>
      </w:tr>
      <w:tr w:rsidR="00C77113" w:rsidRPr="00F04253">
        <w:trPr>
          <w:cantSplit/>
          <w:trHeight w:val="177"/>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1" w:author="Debra Sykes" w:date="2012-05-29T15:51:00Z">
                <w:pPr>
                  <w:pStyle w:val="Body"/>
                  <w:spacing w:after="200"/>
                  <w:jc w:val="center"/>
                </w:pPr>
              </w:pPrChange>
            </w:pPr>
            <w:r w:rsidRPr="00F04253">
              <w:t>3</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2" w:author="Debra Sykes" w:date="2012-05-29T15:51:00Z">
                <w:pPr>
                  <w:pStyle w:val="Body"/>
                  <w:spacing w:after="200"/>
                  <w:jc w:val="center"/>
                </w:pPr>
              </w:pPrChange>
            </w:pPr>
            <w:r w:rsidRPr="00F04253">
              <w:t>3</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3" w:author="Debra Sykes" w:date="2012-05-29T15:51:00Z">
                <w:pPr>
                  <w:pStyle w:val="Body"/>
                  <w:spacing w:after="200"/>
                  <w:jc w:val="center"/>
                </w:pPr>
              </w:pPrChange>
            </w:pPr>
            <w:r w:rsidRPr="00F04253">
              <w:t>20</w:t>
            </w:r>
          </w:p>
        </w:tc>
      </w:tr>
      <w:tr w:rsidR="00C77113" w:rsidRPr="00F04253">
        <w:trPr>
          <w:cantSplit/>
          <w:trHeight w:val="159"/>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4" w:author="Debra Sykes" w:date="2012-05-29T15:51:00Z">
                <w:pPr>
                  <w:pStyle w:val="Body"/>
                  <w:spacing w:after="200"/>
                  <w:jc w:val="center"/>
                </w:pPr>
              </w:pPrChange>
            </w:pPr>
            <w:r w:rsidRPr="00F04253">
              <w:t>4</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5" w:author="Debra Sykes" w:date="2012-05-29T15:51:00Z">
                <w:pPr>
                  <w:pStyle w:val="Body"/>
                  <w:spacing w:after="200"/>
                  <w:jc w:val="center"/>
                </w:pPr>
              </w:pPrChange>
            </w:pPr>
            <w:r w:rsidRPr="00F04253">
              <w:t>4</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6" w:author="Debra Sykes" w:date="2012-05-29T15:51:00Z">
                <w:pPr>
                  <w:pStyle w:val="Body"/>
                  <w:spacing w:after="200"/>
                  <w:jc w:val="center"/>
                </w:pPr>
              </w:pPrChange>
            </w:pPr>
            <w:r w:rsidRPr="00F04253">
              <w:t>5</w:t>
            </w:r>
          </w:p>
        </w:tc>
      </w:tr>
      <w:tr w:rsidR="00C77113" w:rsidRPr="00F04253">
        <w:trPr>
          <w:cantSplit/>
          <w:trHeight w:val="159"/>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7" w:author="Debra Sykes" w:date="2012-05-29T15:51:00Z">
                <w:pPr>
                  <w:pStyle w:val="Body"/>
                  <w:spacing w:after="200"/>
                  <w:jc w:val="center"/>
                </w:pPr>
              </w:pPrChange>
            </w:pPr>
            <w:r w:rsidRPr="00F04253">
              <w:t>5</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8" w:author="Debra Sykes" w:date="2012-05-29T15:51:00Z">
                <w:pPr>
                  <w:pStyle w:val="Body"/>
                  <w:spacing w:after="200"/>
                  <w:jc w:val="center"/>
                </w:pPr>
              </w:pPrChange>
            </w:pPr>
            <w:r w:rsidRPr="00F04253">
              <w:t>6</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69" w:author="Debra Sykes" w:date="2012-05-29T15:51:00Z">
                <w:pPr>
                  <w:pStyle w:val="Body"/>
                  <w:spacing w:after="200"/>
                  <w:jc w:val="center"/>
                </w:pPr>
              </w:pPrChange>
            </w:pPr>
            <w:r w:rsidRPr="00F04253">
              <w:t>20</w:t>
            </w:r>
          </w:p>
        </w:tc>
      </w:tr>
      <w:tr w:rsidR="00C77113" w:rsidRPr="00F04253">
        <w:trPr>
          <w:cantSplit/>
          <w:trHeight w:val="141"/>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0" w:author="Debra Sykes" w:date="2012-05-29T15:51:00Z">
                <w:pPr>
                  <w:pStyle w:val="Body"/>
                  <w:spacing w:after="200"/>
                  <w:jc w:val="center"/>
                </w:pPr>
              </w:pPrChange>
            </w:pPr>
            <w:r w:rsidRPr="00F04253">
              <w:t>6</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1" w:author="Debra Sykes" w:date="2012-05-29T15:51:00Z">
                <w:pPr>
                  <w:pStyle w:val="Body"/>
                  <w:spacing w:after="200"/>
                  <w:jc w:val="center"/>
                </w:pPr>
              </w:pPrChange>
            </w:pPr>
            <w:r w:rsidRPr="00F04253">
              <w:t>7</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2" w:author="Debra Sykes" w:date="2012-05-29T15:51:00Z">
                <w:pPr>
                  <w:pStyle w:val="Body"/>
                  <w:spacing w:after="200"/>
                  <w:jc w:val="center"/>
                </w:pPr>
              </w:pPrChange>
            </w:pPr>
            <w:r w:rsidRPr="00F04253">
              <w:t>10</w:t>
            </w:r>
          </w:p>
        </w:tc>
      </w:tr>
      <w:tr w:rsidR="00C77113" w:rsidRPr="00F04253">
        <w:trPr>
          <w:cantSplit/>
          <w:trHeight w:val="213"/>
        </w:trPr>
        <w:tc>
          <w:tcPr>
            <w:tcW w:w="159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3" w:author="Debra Sykes" w:date="2012-05-29T15:51:00Z">
                <w:pPr>
                  <w:pStyle w:val="Body"/>
                  <w:spacing w:after="200"/>
                  <w:jc w:val="center"/>
                </w:pPr>
              </w:pPrChange>
            </w:pPr>
            <w:r w:rsidRPr="00F04253">
              <w:t>7</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4" w:author="Debra Sykes" w:date="2012-05-29T15:51:00Z">
                <w:pPr>
                  <w:pStyle w:val="Body"/>
                  <w:spacing w:after="200"/>
                  <w:jc w:val="center"/>
                </w:pPr>
              </w:pPrChange>
            </w:pPr>
            <w:r w:rsidRPr="00F04253">
              <w:t>8</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5" w:author="Debra Sykes" w:date="2012-05-29T15:51:00Z">
                <w:pPr>
                  <w:pStyle w:val="Body"/>
                  <w:spacing w:after="200"/>
                  <w:jc w:val="center"/>
                </w:pPr>
              </w:pPrChange>
            </w:pPr>
            <w:r w:rsidRPr="00F04253">
              <w:t>5</w:t>
            </w:r>
          </w:p>
        </w:tc>
      </w:tr>
      <w:tr w:rsidR="00C77113" w:rsidRPr="00F04253">
        <w:trPr>
          <w:cantSplit/>
          <w:trHeight w:val="204"/>
        </w:trPr>
        <w:tc>
          <w:tcPr>
            <w:tcW w:w="3690"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6" w:author="Debra Sykes" w:date="2012-05-29T15:51:00Z">
                <w:pPr>
                  <w:pStyle w:val="Body"/>
                  <w:spacing w:after="200"/>
                  <w:jc w:val="center"/>
                </w:pPr>
              </w:pPrChange>
            </w:pPr>
            <w:r w:rsidRPr="00F04253">
              <w:t>TOTAL</w:t>
            </w:r>
            <w:ins w:id="777" w:author="BTF Office" w:date="2012-05-29T16:15:00Z">
              <w:r w:rsidR="005F377F">
                <w:t>*</w:t>
              </w:r>
            </w:ins>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B4A50" w:rsidRDefault="00C77113" w:rsidP="004B4A50">
            <w:pPr>
              <w:pStyle w:val="Body"/>
              <w:rPr>
                <w:szCs w:val="22"/>
              </w:rPr>
              <w:pPrChange w:id="778" w:author="Debra Sykes" w:date="2012-05-29T15:51:00Z">
                <w:pPr>
                  <w:pStyle w:val="Body"/>
                  <w:tabs>
                    <w:tab w:val="center" w:pos="4680"/>
                    <w:tab w:val="right" w:pos="9360"/>
                  </w:tabs>
                  <w:spacing w:after="200"/>
                  <w:jc w:val="center"/>
                </w:pPr>
              </w:pPrChange>
            </w:pPr>
            <w:r w:rsidRPr="00F04253">
              <w:t>100</w:t>
            </w:r>
          </w:p>
        </w:tc>
      </w:tr>
    </w:tbl>
    <w:p w:rsidR="00A82442" w:rsidRDefault="00A82442">
      <w:pPr>
        <w:pStyle w:val="Body"/>
      </w:pPr>
    </w:p>
    <w:p w:rsidR="00A82442" w:rsidRPr="00A82442" w:rsidRDefault="00103E3B">
      <w:pPr>
        <w:pStyle w:val="Body"/>
        <w:rPr>
          <w:sz w:val="24"/>
          <w:rPrChange w:id="779" w:author="Debra Sykes" w:date="2012-05-29T15:52:00Z">
            <w:rPr/>
          </w:rPrChange>
        </w:rPr>
      </w:pPr>
      <w:r w:rsidRPr="00103E3B">
        <w:rPr>
          <w:sz w:val="24"/>
          <w:rPrChange w:id="780" w:author="Debra Sykes" w:date="2012-05-29T15:52:00Z">
            <w:rPr/>
          </w:rPrChange>
        </w:rPr>
        <w:t xml:space="preserve">Teachers gain up to eight points for each element within the criterion. </w:t>
      </w:r>
    </w:p>
    <w:p w:rsidR="00A82442" w:rsidRPr="00A82442" w:rsidRDefault="00103E3B">
      <w:pPr>
        <w:pStyle w:val="Body"/>
        <w:rPr>
          <w:sz w:val="24"/>
          <w:rPrChange w:id="781" w:author="Debra Sykes" w:date="2012-05-29T15:52:00Z">
            <w:rPr/>
          </w:rPrChange>
        </w:rPr>
      </w:pPr>
      <w:r w:rsidRPr="00103E3B">
        <w:rPr>
          <w:sz w:val="24"/>
          <w:rPrChange w:id="782" w:author="Debra Sykes" w:date="2012-05-29T15:52:00Z">
            <w:rPr/>
          </w:rPrChange>
        </w:rPr>
        <w:t>Points are earned for an element as follows:</w:t>
      </w:r>
    </w:p>
    <w:p w:rsidR="00A82442" w:rsidRPr="00A82442" w:rsidRDefault="00103E3B">
      <w:pPr>
        <w:pStyle w:val="Body"/>
        <w:rPr>
          <w:sz w:val="24"/>
          <w:rPrChange w:id="783" w:author="Debra Sykes" w:date="2012-05-29T15:52:00Z">
            <w:rPr/>
          </w:rPrChange>
        </w:rPr>
      </w:pPr>
      <w:r w:rsidRPr="00103E3B">
        <w:rPr>
          <w:sz w:val="24"/>
          <w:rPrChange w:id="784" w:author="Debra Sykes" w:date="2012-05-29T15:52:00Z">
            <w:rPr/>
          </w:rPrChange>
        </w:rPr>
        <w:t>If an element is placed in Highly Effective – 7 or 8 points</w:t>
      </w:r>
    </w:p>
    <w:p w:rsidR="00A82442" w:rsidRPr="00A82442" w:rsidRDefault="00103E3B">
      <w:pPr>
        <w:pStyle w:val="Body"/>
        <w:rPr>
          <w:sz w:val="24"/>
          <w:rPrChange w:id="785" w:author="Debra Sykes" w:date="2012-05-29T15:52:00Z">
            <w:rPr/>
          </w:rPrChange>
        </w:rPr>
      </w:pPr>
      <w:r w:rsidRPr="00103E3B">
        <w:rPr>
          <w:sz w:val="24"/>
          <w:rPrChange w:id="786" w:author="Debra Sykes" w:date="2012-05-29T15:52:00Z">
            <w:rPr/>
          </w:rPrChange>
        </w:rPr>
        <w:t>If an element is placed in Effective - 5 or 6 points</w:t>
      </w:r>
    </w:p>
    <w:p w:rsidR="00A82442" w:rsidRPr="00A82442" w:rsidRDefault="00103E3B">
      <w:pPr>
        <w:pStyle w:val="Body"/>
        <w:rPr>
          <w:sz w:val="24"/>
          <w:rPrChange w:id="787" w:author="Debra Sykes" w:date="2012-05-29T15:52:00Z">
            <w:rPr/>
          </w:rPrChange>
        </w:rPr>
      </w:pPr>
      <w:r w:rsidRPr="00103E3B">
        <w:rPr>
          <w:sz w:val="24"/>
          <w:rPrChange w:id="788" w:author="Debra Sykes" w:date="2012-05-29T15:52:00Z">
            <w:rPr/>
          </w:rPrChange>
        </w:rPr>
        <w:t>If an element is placed in Developing – 3 or 4 points</w:t>
      </w:r>
    </w:p>
    <w:p w:rsidR="00A82442" w:rsidRPr="00A82442" w:rsidRDefault="00103E3B">
      <w:pPr>
        <w:pStyle w:val="Body"/>
        <w:rPr>
          <w:sz w:val="24"/>
          <w:rPrChange w:id="789" w:author="Debra Sykes" w:date="2012-05-29T15:52:00Z">
            <w:rPr/>
          </w:rPrChange>
        </w:rPr>
      </w:pPr>
      <w:r w:rsidRPr="00103E3B">
        <w:rPr>
          <w:sz w:val="24"/>
          <w:rPrChange w:id="790" w:author="Debra Sykes" w:date="2012-05-29T15:52:00Z">
            <w:rPr/>
          </w:rPrChange>
        </w:rPr>
        <w:t>If an element is placed in Ineffective - 1 or 2 points</w:t>
      </w:r>
    </w:p>
    <w:p w:rsidR="00A82442" w:rsidRPr="00A82442" w:rsidRDefault="005F377F">
      <w:pPr>
        <w:pStyle w:val="Body"/>
        <w:rPr>
          <w:sz w:val="24"/>
          <w:rPrChange w:id="791" w:author="Debra Sykes" w:date="2012-05-29T15:52:00Z">
            <w:rPr/>
          </w:rPrChange>
        </w:rPr>
      </w:pPr>
      <w:ins w:id="792" w:author="BTF Office" w:date="2012-05-29T16:06:00Z">
        <w:r>
          <w:rPr>
            <w:sz w:val="24"/>
          </w:rPr>
          <w:t>*</w:t>
        </w:r>
      </w:ins>
      <w:r w:rsidR="00103E3B" w:rsidRPr="00103E3B">
        <w:rPr>
          <w:sz w:val="24"/>
          <w:rPrChange w:id="793" w:author="Debra Sykes" w:date="2012-05-29T15:52:00Z">
            <w:rPr/>
          </w:rPrChange>
        </w:rPr>
        <w:t>(</w:t>
      </w:r>
      <w:ins w:id="794" w:author="Debra Sykes" w:date="2012-05-29T15:49:00Z">
        <w:r w:rsidR="00103E3B" w:rsidRPr="00103E3B">
          <w:rPr>
            <w:sz w:val="24"/>
            <w:rPrChange w:id="795" w:author="Debra Sykes" w:date="2012-05-29T15:52:00Z">
              <w:rPr/>
            </w:rPrChange>
          </w:rPr>
          <w:t>S</w:t>
        </w:r>
      </w:ins>
      <w:del w:id="796" w:author="Debra Sykes" w:date="2012-05-29T15:49:00Z">
        <w:r w:rsidR="00103E3B" w:rsidRPr="00103E3B">
          <w:rPr>
            <w:sz w:val="24"/>
            <w:rPrChange w:id="797" w:author="Debra Sykes" w:date="2012-05-29T15:52:00Z">
              <w:rPr/>
            </w:rPrChange>
          </w:rPr>
          <w:delText>s</w:delText>
        </w:r>
      </w:del>
      <w:r w:rsidR="00103E3B" w:rsidRPr="00103E3B">
        <w:rPr>
          <w:sz w:val="24"/>
          <w:rPrChange w:id="798" w:author="Debra Sykes" w:date="2012-05-29T15:52:00Z">
            <w:rPr/>
          </w:rPrChange>
        </w:rPr>
        <w:t>ee APPR scoring calculation pg</w:t>
      </w:r>
      <w:ins w:id="799" w:author="BTF Office" w:date="2012-05-29T16:06:00Z">
        <w:r>
          <w:rPr>
            <w:sz w:val="24"/>
          </w:rPr>
          <w:t>.</w:t>
        </w:r>
      </w:ins>
      <w:r w:rsidR="00103E3B" w:rsidRPr="00103E3B">
        <w:rPr>
          <w:sz w:val="24"/>
          <w:rPrChange w:id="800" w:author="Debra Sykes" w:date="2012-05-29T15:52:00Z">
            <w:rPr/>
          </w:rPrChange>
        </w:rPr>
        <w:t xml:space="preserve"> </w:t>
      </w:r>
      <w:ins w:id="801" w:author="Debra Sykes" w:date="2012-05-21T11:19:00Z">
        <w:r w:rsidR="00103E3B" w:rsidRPr="00103E3B">
          <w:rPr>
            <w:sz w:val="24"/>
            <w:rPrChange w:id="802" w:author="Debra Sykes" w:date="2012-05-29T15:52:00Z">
              <w:rPr/>
            </w:rPrChange>
          </w:rPr>
          <w:t>9</w:t>
        </w:r>
      </w:ins>
      <w:del w:id="803" w:author="Debra Sykes" w:date="2012-05-21T11:19:00Z">
        <w:r w:rsidR="00103E3B" w:rsidRPr="00103E3B">
          <w:rPr>
            <w:sz w:val="24"/>
            <w:rPrChange w:id="804" w:author="Debra Sykes" w:date="2012-05-29T15:52:00Z">
              <w:rPr/>
            </w:rPrChange>
          </w:rPr>
          <w:delText>7</w:delText>
        </w:r>
      </w:del>
      <w:r w:rsidR="00103E3B" w:rsidRPr="00103E3B">
        <w:rPr>
          <w:sz w:val="24"/>
          <w:rPrChange w:id="805" w:author="Debra Sykes" w:date="2012-05-29T15:52:00Z">
            <w:rPr/>
          </w:rPrChange>
        </w:rPr>
        <w:t>)</w:t>
      </w:r>
    </w:p>
    <w:p w:rsidR="002D142B" w:rsidRPr="00325374" w:rsidRDefault="002D142B" w:rsidP="002A0B7B">
      <w:pPr>
        <w:numPr>
          <w:ins w:id="806" w:author="Debra Sykes" w:date="2012-05-29T15:52:00Z"/>
        </w:numPr>
        <w:spacing w:after="0"/>
        <w:rPr>
          <w:del w:id="807" w:author="Unknown"/>
          <w:sz w:val="18"/>
          <w:rPrChange w:id="808" w:author="Debra Sykes" w:date="2012-05-29T15:52:00Z">
            <w:rPr>
              <w:del w:id="809" w:author="Unknown"/>
              <w:sz w:val="24"/>
            </w:rPr>
          </w:rPrChange>
        </w:rPr>
      </w:pPr>
    </w:p>
    <w:p w:rsidR="004B4A50" w:rsidRPr="004B4A50" w:rsidRDefault="004B4A50" w:rsidP="004B4A50">
      <w:pPr>
        <w:pStyle w:val="Body"/>
        <w:numPr>
          <w:ins w:id="810" w:author="Debra Sykes" w:date="2012-05-29T15:49:00Z"/>
        </w:numPr>
        <w:rPr>
          <w:ins w:id="811" w:author="Debra Sykes" w:date="2012-05-29T15:52:00Z"/>
          <w:sz w:val="18"/>
          <w:rPrChange w:id="812" w:author="Debra Sykes" w:date="2012-05-29T15:52:00Z">
            <w:rPr>
              <w:ins w:id="813" w:author="Debra Sykes" w:date="2012-05-29T15:52:00Z"/>
            </w:rPr>
          </w:rPrChange>
        </w:rPr>
        <w:pPrChange w:id="814" w:author="Debra Sykes" w:date="2012-05-29T15:51:00Z">
          <w:pPr>
            <w:spacing w:after="0"/>
          </w:pPr>
        </w:pPrChange>
      </w:pPr>
    </w:p>
    <w:p w:rsidR="00D847A4" w:rsidRPr="00325374" w:rsidDel="00EF2255" w:rsidRDefault="00D847A4" w:rsidP="00E20012">
      <w:pPr>
        <w:pStyle w:val="Body"/>
        <w:rPr>
          <w:del w:id="815" w:author="Administrator" w:date="2012-04-10T10:58:00Z"/>
          <w:sz w:val="24"/>
          <w:rPrChange w:id="816" w:author="Debra Sykes" w:date="2012-05-29T15:52:00Z">
            <w:rPr>
              <w:del w:id="817" w:author="Administrator" w:date="2012-04-10T10:58:00Z"/>
            </w:rPr>
          </w:rPrChange>
        </w:rPr>
      </w:pPr>
    </w:p>
    <w:p w:rsidR="00C77113" w:rsidRPr="00325374" w:rsidRDefault="000A706F" w:rsidP="002A0B7B">
      <w:pPr>
        <w:spacing w:after="0"/>
        <w:rPr>
          <w:b/>
          <w:sz w:val="24"/>
          <w:szCs w:val="24"/>
          <w:u w:val="single"/>
        </w:rPr>
      </w:pPr>
      <w:r>
        <w:rPr>
          <w:b/>
          <w:sz w:val="24"/>
          <w:szCs w:val="24"/>
          <w:u w:val="single"/>
        </w:rPr>
        <w:t>80% APPR Subcomponent and Composite Score and Ratings ALL Other Teachers</w:t>
      </w:r>
      <w:r>
        <w:rPr>
          <w:sz w:val="24"/>
          <w:szCs w:val="24"/>
        </w:rPr>
        <w:t xml:space="preserve"> </w:t>
      </w:r>
    </w:p>
    <w:p w:rsidR="00A82442" w:rsidRPr="00A82442" w:rsidRDefault="00103E3B">
      <w:pPr>
        <w:pStyle w:val="Body"/>
        <w:rPr>
          <w:sz w:val="24"/>
          <w:rPrChange w:id="818" w:author="Debra Sykes" w:date="2012-05-29T15:52:00Z">
            <w:rPr/>
          </w:rPrChange>
        </w:rPr>
      </w:pPr>
      <w:r w:rsidRPr="00103E3B">
        <w:rPr>
          <w:sz w:val="24"/>
          <w:rPrChange w:id="819" w:author="Debra Sykes" w:date="2012-05-29T15:52:00Z">
            <w:rPr>
              <w:rFonts w:eastAsia="Calibri"/>
              <w:color w:val="auto"/>
              <w:sz w:val="22"/>
              <w:szCs w:val="22"/>
            </w:rPr>
          </w:rPrChange>
        </w:rPr>
        <w:t>The 80% other measures, as described in the three option below, is for all other grades and subjects. An evaluator using the HEDI scale as defined by the NYSUT rubrics will conduct a minimum of one observation in accordance with the APPR. Prior to the formal observation, the teacher will receive written communication from the administrator indicating the date, time, and place for the pre-observation conference.  The formal observation will be at least three school days after the pre-observation conference. Within one week after the observation (CBA XIII B), the teacher and administrator will meet for a post-observation conference after which, based upon evidence gathered in the pre-observation conference, observation, and post-observation conference, either an APPR is delivered or a Teacher Improvement Plan (TIP) will be developed if the teacher has received a rating of developing or ineffective.</w:t>
      </w:r>
    </w:p>
    <w:p w:rsidR="002D142B" w:rsidDel="00304859" w:rsidRDefault="002D142B" w:rsidP="00885D31">
      <w:pPr>
        <w:spacing w:after="0"/>
        <w:ind w:left="360"/>
        <w:rPr>
          <w:del w:id="820" w:author="BTF Office" w:date="2012-05-29T15:56:00Z"/>
          <w:b/>
          <w:sz w:val="24"/>
          <w:szCs w:val="24"/>
        </w:rPr>
      </w:pPr>
    </w:p>
    <w:p w:rsidR="00D80132" w:rsidRPr="00A628A2" w:rsidRDefault="00D80132" w:rsidP="00DA0493">
      <w:pPr>
        <w:spacing w:after="0"/>
        <w:rPr>
          <w:sz w:val="24"/>
          <w:szCs w:val="24"/>
        </w:rPr>
      </w:pPr>
      <w:r w:rsidRPr="00A628A2">
        <w:rPr>
          <w:b/>
          <w:sz w:val="24"/>
          <w:szCs w:val="24"/>
        </w:rPr>
        <w:t>OPTION  I</w:t>
      </w:r>
    </w:p>
    <w:p w:rsidR="00D80132" w:rsidRPr="00A628A2" w:rsidRDefault="00D80132" w:rsidP="00DA0493">
      <w:pPr>
        <w:pStyle w:val="ListParagraph"/>
        <w:numPr>
          <w:ilvl w:val="0"/>
          <w:numId w:val="11"/>
        </w:numPr>
        <w:spacing w:after="0" w:line="240" w:lineRule="auto"/>
        <w:ind w:left="810"/>
        <w:rPr>
          <w:sz w:val="24"/>
          <w:szCs w:val="24"/>
        </w:rPr>
      </w:pPr>
      <w:r w:rsidRPr="00A628A2">
        <w:rPr>
          <w:sz w:val="24"/>
          <w:szCs w:val="24"/>
        </w:rPr>
        <w:t xml:space="preserve">40% of the 80% will be determined </w:t>
      </w:r>
      <w:r w:rsidR="00A96857">
        <w:rPr>
          <w:sz w:val="24"/>
          <w:szCs w:val="24"/>
        </w:rPr>
        <w:t>by the overall APPR HEDI score</w:t>
      </w:r>
      <w:r w:rsidRPr="00A628A2">
        <w:rPr>
          <w:sz w:val="24"/>
          <w:szCs w:val="24"/>
        </w:rPr>
        <w:t xml:space="preserve"> (40 points maximum)</w:t>
      </w:r>
    </w:p>
    <w:p w:rsidR="00D80132" w:rsidRPr="00A628A2" w:rsidRDefault="00D80132" w:rsidP="00DA0493">
      <w:pPr>
        <w:pStyle w:val="ListParagraph"/>
        <w:numPr>
          <w:ilvl w:val="0"/>
          <w:numId w:val="11"/>
        </w:numPr>
        <w:spacing w:after="0" w:line="240" w:lineRule="auto"/>
        <w:ind w:left="810"/>
        <w:rPr>
          <w:sz w:val="24"/>
          <w:szCs w:val="24"/>
        </w:rPr>
      </w:pPr>
      <w:r w:rsidRPr="00A628A2">
        <w:rPr>
          <w:sz w:val="24"/>
          <w:szCs w:val="24"/>
        </w:rPr>
        <w:t>20% of the 80% will be determined by evidences submitt</w:t>
      </w:r>
      <w:r w:rsidR="00A96857">
        <w:rPr>
          <w:sz w:val="24"/>
          <w:szCs w:val="24"/>
        </w:rPr>
        <w:t>ed in a portfolio and artifacts</w:t>
      </w:r>
      <w:r w:rsidRPr="00A628A2">
        <w:rPr>
          <w:sz w:val="24"/>
          <w:szCs w:val="24"/>
        </w:rPr>
        <w:t xml:space="preserve"> (20 points maximum comprised of 10 points maximum for portfolio and 10 points maximum for artifacts)</w:t>
      </w:r>
    </w:p>
    <w:p w:rsidR="00D80132" w:rsidRPr="00A628A2" w:rsidRDefault="00D80132" w:rsidP="00DA0493">
      <w:pPr>
        <w:spacing w:after="0"/>
        <w:ind w:left="810" w:hanging="360"/>
        <w:rPr>
          <w:sz w:val="24"/>
          <w:szCs w:val="24"/>
        </w:rPr>
      </w:pPr>
    </w:p>
    <w:p w:rsidR="00D80132" w:rsidRPr="00A628A2" w:rsidRDefault="00D80132" w:rsidP="00DA0493">
      <w:pPr>
        <w:spacing w:after="0" w:line="240" w:lineRule="auto"/>
        <w:ind w:left="810" w:hanging="360"/>
        <w:rPr>
          <w:sz w:val="24"/>
          <w:szCs w:val="24"/>
        </w:rPr>
      </w:pPr>
      <w:r w:rsidRPr="00A628A2">
        <w:rPr>
          <w:sz w:val="24"/>
          <w:szCs w:val="24"/>
        </w:rPr>
        <w:t>As clarification, the APPR defines “portfolio” as a collection of materials assembled by a teacher that demonstrates the progress of the teacher’s knowledge and skills and often includes a form of self-ref</w:t>
      </w:r>
      <w:r w:rsidR="0001368E">
        <w:rPr>
          <w:sz w:val="24"/>
          <w:szCs w:val="24"/>
        </w:rPr>
        <w:t xml:space="preserve">lection (teacher option).  The </w:t>
      </w:r>
      <w:r w:rsidRPr="00A628A2">
        <w:rPr>
          <w:sz w:val="24"/>
          <w:szCs w:val="24"/>
        </w:rPr>
        <w:t>APPR defines “artifact” as evidence of instruction provided by the teacher to the evaluator; it may include such things as student work, course outlines, lesson plans, teacher created materials, written feedback to students, written communication to parents, or any other resource used to facilitate student learning. The evaluator will review the teacher’s portfolio and artifacts with the teacher and assign a HEDI rating consistent with elements and indicators contained in the NYSUT rubric.  The HEDI r</w:t>
      </w:r>
      <w:r w:rsidR="00496060">
        <w:rPr>
          <w:sz w:val="24"/>
          <w:szCs w:val="24"/>
        </w:rPr>
        <w:t>ating</w:t>
      </w:r>
      <w:r w:rsidR="001E5FA3">
        <w:rPr>
          <w:sz w:val="24"/>
          <w:szCs w:val="24"/>
        </w:rPr>
        <w:t xml:space="preserve"> </w:t>
      </w:r>
      <w:r w:rsidR="00496060">
        <w:rPr>
          <w:sz w:val="24"/>
          <w:szCs w:val="24"/>
        </w:rPr>
        <w:t xml:space="preserve">for each </w:t>
      </w:r>
      <w:r w:rsidRPr="00A628A2">
        <w:rPr>
          <w:sz w:val="24"/>
          <w:szCs w:val="24"/>
        </w:rPr>
        <w:t>evidence</w:t>
      </w:r>
      <w:r w:rsidR="001E5FA3">
        <w:rPr>
          <w:sz w:val="24"/>
          <w:szCs w:val="24"/>
        </w:rPr>
        <w:t xml:space="preserve"> </w:t>
      </w:r>
      <w:r w:rsidRPr="00A628A2">
        <w:rPr>
          <w:sz w:val="24"/>
          <w:szCs w:val="24"/>
        </w:rPr>
        <w:t>shall then be converted to points as follows:</w:t>
      </w:r>
    </w:p>
    <w:p w:rsidR="00885D31" w:rsidRDefault="00D80132" w:rsidP="00DA0493">
      <w:pPr>
        <w:spacing w:after="0"/>
        <w:ind w:left="810" w:hanging="360"/>
        <w:rPr>
          <w:sz w:val="24"/>
          <w:szCs w:val="24"/>
        </w:rPr>
      </w:pPr>
      <w:r w:rsidRPr="00A628A2">
        <w:rPr>
          <w:sz w:val="24"/>
          <w:szCs w:val="24"/>
        </w:rPr>
        <w:t xml:space="preserve">         </w:t>
      </w:r>
    </w:p>
    <w:tbl>
      <w:tblPr>
        <w:tblpPr w:leftFromText="180" w:rightFromText="180" w:vertAnchor="text" w:horzAnchor="page" w:tblpX="3689" w:tblpY="-124"/>
        <w:tblW w:w="1661" w:type="dxa"/>
        <w:tblLook w:val="04A0" w:firstRow="1" w:lastRow="0" w:firstColumn="1" w:lastColumn="0" w:noHBand="0" w:noVBand="1"/>
      </w:tblPr>
      <w:tblGrid>
        <w:gridCol w:w="869"/>
        <w:gridCol w:w="768"/>
        <w:gridCol w:w="790"/>
        <w:gridCol w:w="768"/>
      </w:tblGrid>
      <w:tr w:rsidR="00885D31" w:rsidRPr="00F04253">
        <w:trPr>
          <w:trHeight w:val="261"/>
        </w:trPr>
        <w:tc>
          <w:tcPr>
            <w:tcW w:w="431" w:type="dxa"/>
            <w:tcBorders>
              <w:top w:val="single" w:sz="4" w:space="0" w:color="auto"/>
              <w:left w:val="single" w:sz="4" w:space="0" w:color="auto"/>
              <w:bottom w:val="single" w:sz="8"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H</w:t>
            </w:r>
          </w:p>
        </w:tc>
        <w:tc>
          <w:tcPr>
            <w:tcW w:w="410" w:type="dxa"/>
            <w:tcBorders>
              <w:top w:val="single" w:sz="4" w:space="0" w:color="auto"/>
              <w:left w:val="nil"/>
              <w:bottom w:val="single" w:sz="8"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E</w:t>
            </w:r>
          </w:p>
        </w:tc>
        <w:tc>
          <w:tcPr>
            <w:tcW w:w="410" w:type="dxa"/>
            <w:tcBorders>
              <w:top w:val="single" w:sz="4" w:space="0" w:color="auto"/>
              <w:left w:val="nil"/>
              <w:bottom w:val="single" w:sz="8"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D</w:t>
            </w:r>
          </w:p>
        </w:tc>
        <w:tc>
          <w:tcPr>
            <w:tcW w:w="410" w:type="dxa"/>
            <w:tcBorders>
              <w:top w:val="single" w:sz="4" w:space="0" w:color="auto"/>
              <w:left w:val="nil"/>
              <w:bottom w:val="single" w:sz="8"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I</w:t>
            </w:r>
          </w:p>
        </w:tc>
      </w:tr>
      <w:tr w:rsidR="00885D31" w:rsidRPr="00F04253">
        <w:trPr>
          <w:trHeight w:val="261"/>
        </w:trPr>
        <w:tc>
          <w:tcPr>
            <w:tcW w:w="431" w:type="dxa"/>
            <w:tcBorders>
              <w:top w:val="nil"/>
              <w:left w:val="single" w:sz="4" w:space="0" w:color="auto"/>
              <w:bottom w:val="single" w:sz="4"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10</w:t>
            </w:r>
          </w:p>
        </w:tc>
        <w:tc>
          <w:tcPr>
            <w:tcW w:w="410" w:type="dxa"/>
            <w:tcBorders>
              <w:top w:val="nil"/>
              <w:left w:val="nil"/>
              <w:bottom w:val="single" w:sz="4"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8</w:t>
            </w:r>
          </w:p>
        </w:tc>
        <w:tc>
          <w:tcPr>
            <w:tcW w:w="410" w:type="dxa"/>
            <w:tcBorders>
              <w:top w:val="nil"/>
              <w:left w:val="nil"/>
              <w:bottom w:val="single" w:sz="4"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6</w:t>
            </w:r>
          </w:p>
        </w:tc>
        <w:tc>
          <w:tcPr>
            <w:tcW w:w="410" w:type="dxa"/>
            <w:tcBorders>
              <w:top w:val="nil"/>
              <w:left w:val="nil"/>
              <w:bottom w:val="single" w:sz="4" w:space="0" w:color="auto"/>
              <w:right w:val="single" w:sz="4" w:space="0" w:color="auto"/>
            </w:tcBorders>
            <w:shd w:val="clear" w:color="auto" w:fill="auto"/>
            <w:noWrap/>
            <w:vAlign w:val="bottom"/>
          </w:tcPr>
          <w:p w:rsidR="00885D31" w:rsidRPr="00F04253" w:rsidRDefault="00885D31" w:rsidP="00DA0493">
            <w:pPr>
              <w:spacing w:after="0" w:line="240" w:lineRule="auto"/>
              <w:ind w:left="810" w:hanging="360"/>
              <w:jc w:val="center"/>
              <w:rPr>
                <w:rFonts w:eastAsia="Times New Roman"/>
                <w:color w:val="000000"/>
                <w:sz w:val="20"/>
                <w:szCs w:val="20"/>
              </w:rPr>
            </w:pPr>
            <w:r w:rsidRPr="00F04253">
              <w:rPr>
                <w:rFonts w:eastAsia="Times New Roman"/>
                <w:color w:val="000000"/>
                <w:sz w:val="20"/>
                <w:szCs w:val="20"/>
              </w:rPr>
              <w:t>0</w:t>
            </w:r>
          </w:p>
        </w:tc>
      </w:tr>
    </w:tbl>
    <w:p w:rsidR="00D80132" w:rsidRPr="00A628A2" w:rsidRDefault="00D80132" w:rsidP="00DA0493">
      <w:pPr>
        <w:spacing w:after="0"/>
        <w:ind w:left="810" w:hanging="360"/>
        <w:rPr>
          <w:sz w:val="24"/>
          <w:szCs w:val="24"/>
        </w:rPr>
      </w:pPr>
    </w:p>
    <w:p w:rsidR="00D80132" w:rsidRPr="00A628A2" w:rsidRDefault="00D80132" w:rsidP="00DA0493">
      <w:pPr>
        <w:spacing w:after="0"/>
        <w:ind w:left="810" w:hanging="360"/>
        <w:rPr>
          <w:sz w:val="24"/>
          <w:szCs w:val="24"/>
        </w:rPr>
      </w:pPr>
      <w:r w:rsidRPr="00A628A2">
        <w:rPr>
          <w:sz w:val="24"/>
          <w:szCs w:val="24"/>
        </w:rPr>
        <w:t xml:space="preserve">                          </w:t>
      </w:r>
    </w:p>
    <w:p w:rsidR="00D80132" w:rsidRPr="00A628A2" w:rsidRDefault="00D80132" w:rsidP="00DA0493">
      <w:pPr>
        <w:pStyle w:val="ListParagraph"/>
        <w:numPr>
          <w:ilvl w:val="0"/>
          <w:numId w:val="12"/>
        </w:numPr>
        <w:spacing w:after="0" w:line="240" w:lineRule="auto"/>
        <w:ind w:left="810"/>
        <w:rPr>
          <w:sz w:val="24"/>
          <w:szCs w:val="24"/>
        </w:rPr>
      </w:pPr>
      <w:r w:rsidRPr="00A628A2">
        <w:rPr>
          <w:sz w:val="24"/>
          <w:szCs w:val="24"/>
        </w:rPr>
        <w:t>The final 20% of the 80% will be determined by evidences subm</w:t>
      </w:r>
      <w:r w:rsidR="00496060">
        <w:rPr>
          <w:sz w:val="24"/>
          <w:szCs w:val="24"/>
        </w:rPr>
        <w:t>itted in a self-review and self-</w:t>
      </w:r>
      <w:r w:rsidR="009C6628">
        <w:rPr>
          <w:sz w:val="24"/>
          <w:szCs w:val="24"/>
        </w:rPr>
        <w:t>directed growth plan</w:t>
      </w:r>
      <w:r w:rsidRPr="00A628A2">
        <w:rPr>
          <w:sz w:val="24"/>
          <w:szCs w:val="24"/>
        </w:rPr>
        <w:t xml:space="preserve">  (20 points maximum comprised of 15 points maximum </w:t>
      </w:r>
      <w:r w:rsidR="00496060">
        <w:rPr>
          <w:sz w:val="24"/>
          <w:szCs w:val="24"/>
        </w:rPr>
        <w:t xml:space="preserve">for a self review and 5 points </w:t>
      </w:r>
      <w:r w:rsidRPr="00A628A2">
        <w:rPr>
          <w:sz w:val="24"/>
          <w:szCs w:val="24"/>
        </w:rPr>
        <w:t>maximum for a self-directed growth plan)</w:t>
      </w:r>
    </w:p>
    <w:p w:rsidR="00D80132" w:rsidRPr="00A628A2" w:rsidRDefault="00D80132" w:rsidP="00DA0493">
      <w:pPr>
        <w:pStyle w:val="ListParagraph"/>
        <w:spacing w:after="0"/>
        <w:ind w:left="810" w:hanging="360"/>
        <w:rPr>
          <w:color w:val="FF0000"/>
          <w:sz w:val="24"/>
          <w:szCs w:val="24"/>
        </w:rPr>
      </w:pPr>
    </w:p>
    <w:p w:rsidR="00821220" w:rsidRDefault="00D80132" w:rsidP="00DA0493">
      <w:pPr>
        <w:spacing w:after="0" w:line="240" w:lineRule="auto"/>
        <w:ind w:left="810"/>
        <w:rPr>
          <w:sz w:val="24"/>
          <w:szCs w:val="24"/>
        </w:rPr>
      </w:pPr>
      <w:r w:rsidRPr="00A628A2">
        <w:rPr>
          <w:sz w:val="24"/>
          <w:szCs w:val="24"/>
        </w:rPr>
        <w:t xml:space="preserve">As clarification, a “self-review” will include a teacher’s independent reflection on his/her teaching practices and reports on what they are doing in the classroom.  A self-review may take the form of surveys, instructional logs or interviews.  Self-review of practice measures may focus on broad and overarching teaching standards which are identified in the </w:t>
      </w:r>
      <w:r w:rsidRPr="00A628A2">
        <w:rPr>
          <w:i/>
          <w:sz w:val="24"/>
          <w:szCs w:val="24"/>
        </w:rPr>
        <w:t>New York State Teaching Standards,</w:t>
      </w:r>
      <w:r w:rsidRPr="00A628A2">
        <w:rPr>
          <w:sz w:val="24"/>
          <w:szCs w:val="24"/>
        </w:rPr>
        <w:t xml:space="preserve"> or they may focus on specific elements related to subject matter, grade levels, or techniques.  The APPR defines “self directed growth plan” as an action plan developed by a teacher to improve his/her professional knowledge and</w:t>
      </w:r>
    </w:p>
    <w:p w:rsidR="00D847A4" w:rsidRDefault="00D80132" w:rsidP="00DA0493">
      <w:pPr>
        <w:spacing w:after="0" w:line="240" w:lineRule="auto"/>
        <w:ind w:left="810"/>
        <w:rPr>
          <w:sz w:val="24"/>
          <w:szCs w:val="24"/>
        </w:rPr>
      </w:pPr>
      <w:r w:rsidRPr="00A628A2">
        <w:rPr>
          <w:sz w:val="24"/>
          <w:szCs w:val="24"/>
        </w:rPr>
        <w:t>skills.</w:t>
      </w:r>
      <w:r w:rsidRPr="00A628A2">
        <w:rPr>
          <w:color w:val="FF0000"/>
          <w:sz w:val="24"/>
          <w:szCs w:val="24"/>
        </w:rPr>
        <w:t xml:space="preserve"> </w:t>
      </w:r>
      <w:r w:rsidRPr="00A628A2">
        <w:rPr>
          <w:sz w:val="24"/>
          <w:szCs w:val="24"/>
        </w:rPr>
        <w:t xml:space="preserve">Teacher sets informed goals and strives for continuous professional growth as defined by the performance indicators in </w:t>
      </w:r>
      <w:r w:rsidRPr="00A628A2">
        <w:rPr>
          <w:i/>
          <w:sz w:val="24"/>
          <w:szCs w:val="24"/>
        </w:rPr>
        <w:t>New York State Teaching Standards</w:t>
      </w:r>
      <w:r w:rsidR="00D847A4">
        <w:rPr>
          <w:sz w:val="24"/>
          <w:szCs w:val="24"/>
        </w:rPr>
        <w:t xml:space="preserve">, </w:t>
      </w:r>
    </w:p>
    <w:p w:rsidR="00885D31" w:rsidRDefault="00D80132" w:rsidP="00DA0493">
      <w:pPr>
        <w:spacing w:after="0" w:line="240" w:lineRule="auto"/>
        <w:ind w:left="810"/>
        <w:rPr>
          <w:sz w:val="24"/>
          <w:szCs w:val="24"/>
        </w:rPr>
      </w:pPr>
      <w:r w:rsidRPr="00A628A2">
        <w:rPr>
          <w:sz w:val="24"/>
          <w:szCs w:val="24"/>
        </w:rPr>
        <w:t>Standard VII.  The evaluator will review the teacher’s self-review and self-directed growth plan with the teacher and assign a HEDI rating consistent with elements and indicators contained in the NYS</w:t>
      </w:r>
      <w:r w:rsidR="001E5FA3">
        <w:rPr>
          <w:sz w:val="24"/>
          <w:szCs w:val="24"/>
        </w:rPr>
        <w:t xml:space="preserve">UT rubric.  The HEDI rating for </w:t>
      </w:r>
      <w:r w:rsidRPr="00A628A2">
        <w:rPr>
          <w:sz w:val="24"/>
          <w:szCs w:val="24"/>
        </w:rPr>
        <w:t>each evidence shall then be converted to points as follows:</w:t>
      </w:r>
    </w:p>
    <w:p w:rsidR="00D80132" w:rsidRPr="00A628A2" w:rsidRDefault="00D80132" w:rsidP="009C6628">
      <w:pPr>
        <w:spacing w:after="0" w:line="240" w:lineRule="auto"/>
        <w:ind w:left="1050"/>
        <w:rPr>
          <w:sz w:val="24"/>
          <w:szCs w:val="24"/>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232"/>
        <w:gridCol w:w="446"/>
        <w:gridCol w:w="446"/>
        <w:gridCol w:w="446"/>
        <w:gridCol w:w="447"/>
      </w:tblGrid>
      <w:tr w:rsidR="004675C1" w:rsidRPr="00F04253">
        <w:tc>
          <w:tcPr>
            <w:tcW w:w="1232" w:type="dxa"/>
            <w:vMerge w:val="restart"/>
            <w:shd w:val="clear" w:color="auto" w:fill="auto"/>
          </w:tcPr>
          <w:p w:rsidR="004675C1" w:rsidRPr="00F04253" w:rsidRDefault="004675C1" w:rsidP="00F04253">
            <w:pPr>
              <w:spacing w:after="0" w:line="240" w:lineRule="auto"/>
              <w:rPr>
                <w:b/>
                <w:sz w:val="20"/>
                <w:szCs w:val="20"/>
              </w:rPr>
            </w:pPr>
            <w:r w:rsidRPr="00F04253">
              <w:rPr>
                <w:b/>
                <w:sz w:val="20"/>
                <w:szCs w:val="20"/>
              </w:rPr>
              <w:t xml:space="preserve">Self Review </w:t>
            </w:r>
          </w:p>
        </w:tc>
        <w:tc>
          <w:tcPr>
            <w:tcW w:w="446" w:type="dxa"/>
            <w:shd w:val="clear" w:color="auto" w:fill="auto"/>
          </w:tcPr>
          <w:p w:rsidR="004675C1" w:rsidRPr="00F04253" w:rsidRDefault="004675C1" w:rsidP="00F04253">
            <w:pPr>
              <w:spacing w:after="0" w:line="240" w:lineRule="auto"/>
              <w:jc w:val="center"/>
              <w:rPr>
                <w:b/>
                <w:sz w:val="20"/>
                <w:szCs w:val="20"/>
              </w:rPr>
            </w:pPr>
            <w:r w:rsidRPr="00F04253">
              <w:rPr>
                <w:b/>
                <w:sz w:val="20"/>
                <w:szCs w:val="20"/>
              </w:rPr>
              <w:t>H</w:t>
            </w:r>
          </w:p>
        </w:tc>
        <w:tc>
          <w:tcPr>
            <w:tcW w:w="446" w:type="dxa"/>
            <w:shd w:val="clear" w:color="auto" w:fill="auto"/>
          </w:tcPr>
          <w:p w:rsidR="004675C1" w:rsidRPr="00F04253" w:rsidRDefault="004675C1" w:rsidP="00F04253">
            <w:pPr>
              <w:spacing w:after="0" w:line="240" w:lineRule="auto"/>
              <w:jc w:val="center"/>
              <w:rPr>
                <w:b/>
                <w:sz w:val="20"/>
                <w:szCs w:val="20"/>
              </w:rPr>
            </w:pPr>
            <w:r w:rsidRPr="00F04253">
              <w:rPr>
                <w:b/>
                <w:sz w:val="20"/>
                <w:szCs w:val="20"/>
              </w:rPr>
              <w:t>E</w:t>
            </w:r>
          </w:p>
        </w:tc>
        <w:tc>
          <w:tcPr>
            <w:tcW w:w="446" w:type="dxa"/>
            <w:shd w:val="clear" w:color="auto" w:fill="auto"/>
          </w:tcPr>
          <w:p w:rsidR="004675C1" w:rsidRPr="00F04253" w:rsidRDefault="004675C1" w:rsidP="00F04253">
            <w:pPr>
              <w:spacing w:after="0" w:line="240" w:lineRule="auto"/>
              <w:jc w:val="center"/>
              <w:rPr>
                <w:b/>
                <w:sz w:val="20"/>
                <w:szCs w:val="20"/>
              </w:rPr>
            </w:pPr>
            <w:r w:rsidRPr="00F04253">
              <w:rPr>
                <w:b/>
                <w:sz w:val="20"/>
                <w:szCs w:val="20"/>
              </w:rPr>
              <w:t>D</w:t>
            </w:r>
          </w:p>
        </w:tc>
        <w:tc>
          <w:tcPr>
            <w:tcW w:w="447" w:type="dxa"/>
            <w:tcBorders>
              <w:right w:val="single" w:sz="4" w:space="0" w:color="auto"/>
            </w:tcBorders>
            <w:shd w:val="clear" w:color="auto" w:fill="auto"/>
          </w:tcPr>
          <w:p w:rsidR="004675C1" w:rsidRPr="00F04253" w:rsidRDefault="004675C1" w:rsidP="00F04253">
            <w:pPr>
              <w:spacing w:after="0" w:line="240" w:lineRule="auto"/>
              <w:jc w:val="center"/>
              <w:rPr>
                <w:b/>
                <w:sz w:val="20"/>
                <w:szCs w:val="20"/>
              </w:rPr>
            </w:pPr>
            <w:r w:rsidRPr="00F04253">
              <w:rPr>
                <w:b/>
                <w:sz w:val="20"/>
                <w:szCs w:val="20"/>
              </w:rPr>
              <w:t>I</w:t>
            </w:r>
          </w:p>
        </w:tc>
      </w:tr>
      <w:tr w:rsidR="004675C1" w:rsidRPr="00F04253">
        <w:tc>
          <w:tcPr>
            <w:tcW w:w="1232" w:type="dxa"/>
            <w:vMerge/>
            <w:shd w:val="clear" w:color="auto" w:fill="auto"/>
          </w:tcPr>
          <w:p w:rsidR="004675C1" w:rsidRPr="00F04253" w:rsidRDefault="004675C1" w:rsidP="00F04253">
            <w:pPr>
              <w:spacing w:after="0" w:line="240" w:lineRule="auto"/>
              <w:rPr>
                <w:b/>
                <w:sz w:val="20"/>
                <w:szCs w:val="20"/>
              </w:rPr>
            </w:pPr>
          </w:p>
        </w:tc>
        <w:tc>
          <w:tcPr>
            <w:tcW w:w="446" w:type="dxa"/>
            <w:shd w:val="clear" w:color="auto" w:fill="auto"/>
          </w:tcPr>
          <w:p w:rsidR="004675C1" w:rsidRPr="00F04253" w:rsidRDefault="004675C1" w:rsidP="00F04253">
            <w:pPr>
              <w:spacing w:after="0" w:line="240" w:lineRule="auto"/>
              <w:jc w:val="center"/>
              <w:rPr>
                <w:b/>
                <w:sz w:val="20"/>
                <w:szCs w:val="20"/>
              </w:rPr>
            </w:pPr>
            <w:r w:rsidRPr="00F04253">
              <w:rPr>
                <w:b/>
                <w:sz w:val="20"/>
                <w:szCs w:val="20"/>
              </w:rPr>
              <w:t>15</w:t>
            </w:r>
          </w:p>
        </w:tc>
        <w:tc>
          <w:tcPr>
            <w:tcW w:w="446" w:type="dxa"/>
            <w:shd w:val="clear" w:color="auto" w:fill="auto"/>
          </w:tcPr>
          <w:p w:rsidR="004675C1" w:rsidRPr="00F04253" w:rsidRDefault="004675C1" w:rsidP="00F04253">
            <w:pPr>
              <w:spacing w:after="0" w:line="240" w:lineRule="auto"/>
              <w:jc w:val="center"/>
              <w:rPr>
                <w:b/>
                <w:sz w:val="20"/>
                <w:szCs w:val="20"/>
              </w:rPr>
            </w:pPr>
            <w:r w:rsidRPr="00F04253">
              <w:rPr>
                <w:b/>
                <w:sz w:val="20"/>
                <w:szCs w:val="20"/>
              </w:rPr>
              <w:t>12</w:t>
            </w:r>
          </w:p>
        </w:tc>
        <w:tc>
          <w:tcPr>
            <w:tcW w:w="446" w:type="dxa"/>
            <w:shd w:val="clear" w:color="auto" w:fill="auto"/>
          </w:tcPr>
          <w:p w:rsidR="004675C1" w:rsidRPr="00F04253" w:rsidRDefault="004675C1" w:rsidP="00F04253">
            <w:pPr>
              <w:spacing w:after="0" w:line="240" w:lineRule="auto"/>
              <w:jc w:val="center"/>
              <w:rPr>
                <w:b/>
                <w:sz w:val="20"/>
                <w:szCs w:val="20"/>
              </w:rPr>
            </w:pPr>
            <w:r w:rsidRPr="00F04253">
              <w:rPr>
                <w:b/>
                <w:sz w:val="20"/>
                <w:szCs w:val="20"/>
              </w:rPr>
              <w:t>9</w:t>
            </w:r>
          </w:p>
        </w:tc>
        <w:tc>
          <w:tcPr>
            <w:tcW w:w="447" w:type="dxa"/>
            <w:tcBorders>
              <w:right w:val="single" w:sz="4" w:space="0" w:color="auto"/>
            </w:tcBorders>
            <w:shd w:val="clear" w:color="auto" w:fill="auto"/>
          </w:tcPr>
          <w:p w:rsidR="004675C1" w:rsidRPr="00F04253" w:rsidRDefault="004675C1" w:rsidP="00F04253">
            <w:pPr>
              <w:spacing w:after="0" w:line="240" w:lineRule="auto"/>
              <w:jc w:val="center"/>
              <w:rPr>
                <w:b/>
                <w:sz w:val="20"/>
                <w:szCs w:val="20"/>
              </w:rPr>
            </w:pPr>
            <w:r w:rsidRPr="00F04253">
              <w:rPr>
                <w:b/>
                <w:sz w:val="20"/>
                <w:szCs w:val="20"/>
              </w:rPr>
              <w:t>0</w:t>
            </w:r>
          </w:p>
        </w:tc>
      </w:tr>
    </w:tbl>
    <w:p w:rsidR="001E5FA3" w:rsidRPr="00A628A2" w:rsidRDefault="001E5FA3" w:rsidP="001E5FA3">
      <w:pPr>
        <w:spacing w:after="0"/>
        <w:ind w:left="1050"/>
        <w:rPr>
          <w:b/>
          <w:sz w:val="20"/>
          <w:szCs w:val="20"/>
        </w:rPr>
      </w:pPr>
    </w:p>
    <w:tbl>
      <w:tblPr>
        <w:tblW w:w="0" w:type="auto"/>
        <w:tblInd w:w="2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350"/>
        <w:gridCol w:w="450"/>
        <w:gridCol w:w="450"/>
        <w:gridCol w:w="450"/>
        <w:gridCol w:w="450"/>
      </w:tblGrid>
      <w:tr w:rsidR="001E5FA3" w:rsidRPr="00F04253">
        <w:tc>
          <w:tcPr>
            <w:tcW w:w="1350" w:type="dxa"/>
            <w:vMerge w:val="restart"/>
            <w:shd w:val="clear" w:color="auto" w:fill="auto"/>
          </w:tcPr>
          <w:p w:rsidR="001E5FA3" w:rsidRPr="00F04253" w:rsidRDefault="001E5FA3" w:rsidP="00F04253">
            <w:pPr>
              <w:spacing w:after="0" w:line="240" w:lineRule="auto"/>
              <w:rPr>
                <w:b/>
                <w:sz w:val="20"/>
                <w:szCs w:val="20"/>
              </w:rPr>
            </w:pPr>
            <w:r w:rsidRPr="00F04253">
              <w:rPr>
                <w:b/>
                <w:sz w:val="20"/>
                <w:szCs w:val="20"/>
              </w:rPr>
              <w:t>Self Directed Growth Plan</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H</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E</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D</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I</w:t>
            </w:r>
          </w:p>
        </w:tc>
      </w:tr>
      <w:tr w:rsidR="001E5FA3" w:rsidRPr="00F04253">
        <w:tc>
          <w:tcPr>
            <w:tcW w:w="1350" w:type="dxa"/>
            <w:vMerge/>
            <w:shd w:val="clear" w:color="auto" w:fill="auto"/>
          </w:tcPr>
          <w:p w:rsidR="001E5FA3" w:rsidRPr="00F04253" w:rsidRDefault="001E5FA3" w:rsidP="00F04253">
            <w:pPr>
              <w:spacing w:after="0" w:line="240" w:lineRule="auto"/>
              <w:rPr>
                <w:b/>
                <w:sz w:val="20"/>
                <w:szCs w:val="20"/>
              </w:rPr>
            </w:pP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5</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4</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2</w:t>
            </w:r>
          </w:p>
        </w:tc>
        <w:tc>
          <w:tcPr>
            <w:tcW w:w="450" w:type="dxa"/>
            <w:shd w:val="clear" w:color="auto" w:fill="auto"/>
          </w:tcPr>
          <w:p w:rsidR="001E5FA3" w:rsidRPr="00F04253" w:rsidRDefault="001E5FA3" w:rsidP="00F04253">
            <w:pPr>
              <w:spacing w:after="0" w:line="240" w:lineRule="auto"/>
              <w:jc w:val="center"/>
              <w:rPr>
                <w:b/>
                <w:sz w:val="20"/>
                <w:szCs w:val="20"/>
              </w:rPr>
            </w:pPr>
            <w:r w:rsidRPr="00F04253">
              <w:rPr>
                <w:b/>
                <w:sz w:val="20"/>
                <w:szCs w:val="20"/>
              </w:rPr>
              <w:t>0</w:t>
            </w:r>
          </w:p>
        </w:tc>
      </w:tr>
    </w:tbl>
    <w:p w:rsidR="001E5FA3" w:rsidRPr="00A628A2" w:rsidRDefault="001E5FA3" w:rsidP="001E5FA3">
      <w:pPr>
        <w:spacing w:after="0"/>
        <w:ind w:left="1050"/>
        <w:rPr>
          <w:b/>
          <w:sz w:val="20"/>
          <w:szCs w:val="20"/>
        </w:rPr>
      </w:pPr>
    </w:p>
    <w:p w:rsidR="004D138E" w:rsidDel="0063095E" w:rsidRDefault="00885D31" w:rsidP="00885D31">
      <w:pPr>
        <w:spacing w:after="0"/>
        <w:rPr>
          <w:del w:id="821" w:author="Administrator" w:date="2012-04-10T10:57:00Z"/>
          <w:b/>
          <w:sz w:val="24"/>
          <w:szCs w:val="24"/>
        </w:rPr>
      </w:pPr>
      <w:del w:id="822" w:author="Administrator" w:date="2012-04-10T10:58:00Z">
        <w:r w:rsidDel="00EF2255">
          <w:rPr>
            <w:b/>
            <w:sz w:val="24"/>
            <w:szCs w:val="24"/>
          </w:rPr>
          <w:delText xml:space="preserve">     </w:delText>
        </w:r>
      </w:del>
      <w:del w:id="823" w:author="Administrator" w:date="2012-04-10T10:57:00Z">
        <w:r w:rsidDel="0063095E">
          <w:rPr>
            <w:b/>
            <w:sz w:val="24"/>
            <w:szCs w:val="24"/>
          </w:rPr>
          <w:delText xml:space="preserve">  </w:delText>
        </w:r>
      </w:del>
    </w:p>
    <w:p w:rsidR="004D138E" w:rsidDel="0063095E" w:rsidRDefault="004D138E" w:rsidP="00885D31">
      <w:pPr>
        <w:spacing w:after="0"/>
        <w:rPr>
          <w:del w:id="824" w:author="Administrator" w:date="2012-04-10T10:57:00Z"/>
          <w:b/>
          <w:sz w:val="24"/>
          <w:szCs w:val="24"/>
        </w:rPr>
      </w:pPr>
    </w:p>
    <w:p w:rsidR="004D138E" w:rsidRDefault="004D138E" w:rsidP="00885D31">
      <w:pPr>
        <w:spacing w:after="0"/>
        <w:rPr>
          <w:b/>
          <w:sz w:val="24"/>
          <w:szCs w:val="24"/>
        </w:rPr>
      </w:pPr>
    </w:p>
    <w:p w:rsidR="00871C23" w:rsidRDefault="00871C23" w:rsidP="00885D31">
      <w:pPr>
        <w:numPr>
          <w:ins w:id="825" w:author="Debra Sykes" w:date="2012-05-29T14:28:00Z"/>
        </w:numPr>
        <w:spacing w:after="0"/>
        <w:rPr>
          <w:ins w:id="826" w:author="Debra Sykes" w:date="2012-05-29T14:28:00Z"/>
          <w:b/>
          <w:sz w:val="24"/>
          <w:szCs w:val="24"/>
        </w:rPr>
      </w:pPr>
    </w:p>
    <w:p w:rsidR="00D80132" w:rsidRPr="00A628A2" w:rsidRDefault="00D80132" w:rsidP="00885D31">
      <w:pPr>
        <w:spacing w:after="0"/>
        <w:rPr>
          <w:sz w:val="24"/>
          <w:szCs w:val="24"/>
        </w:rPr>
      </w:pPr>
      <w:r w:rsidRPr="00A628A2">
        <w:rPr>
          <w:b/>
          <w:sz w:val="24"/>
          <w:szCs w:val="24"/>
        </w:rPr>
        <w:lastRenderedPageBreak/>
        <w:t>OPTION  II</w:t>
      </w:r>
    </w:p>
    <w:p w:rsidR="00D80132" w:rsidRPr="00A628A2" w:rsidRDefault="00496060" w:rsidP="00FF1D96">
      <w:pPr>
        <w:pStyle w:val="ListParagraph"/>
        <w:numPr>
          <w:ilvl w:val="0"/>
          <w:numId w:val="12"/>
        </w:numPr>
        <w:spacing w:after="0"/>
        <w:ind w:left="810"/>
        <w:rPr>
          <w:sz w:val="24"/>
          <w:szCs w:val="24"/>
        </w:rPr>
      </w:pPr>
      <w:r>
        <w:rPr>
          <w:sz w:val="24"/>
          <w:szCs w:val="24"/>
        </w:rPr>
        <w:t xml:space="preserve">60% </w:t>
      </w:r>
      <w:r w:rsidR="00D80132" w:rsidRPr="00A628A2">
        <w:rPr>
          <w:sz w:val="24"/>
          <w:szCs w:val="24"/>
        </w:rPr>
        <w:t>of the 80% will be determined by t</w:t>
      </w:r>
      <w:r w:rsidR="00EE3768">
        <w:rPr>
          <w:sz w:val="24"/>
          <w:szCs w:val="24"/>
        </w:rPr>
        <w:t>he overall APPR HEDI score</w:t>
      </w:r>
      <w:r w:rsidR="00D80132" w:rsidRPr="00A628A2">
        <w:rPr>
          <w:sz w:val="24"/>
          <w:szCs w:val="24"/>
        </w:rPr>
        <w:t xml:space="preserve"> (60 points maximum)</w:t>
      </w:r>
    </w:p>
    <w:p w:rsidR="00D80132" w:rsidRPr="00A628A2" w:rsidRDefault="00D80132" w:rsidP="00FF1D96">
      <w:pPr>
        <w:pStyle w:val="ListParagraph"/>
        <w:numPr>
          <w:ilvl w:val="0"/>
          <w:numId w:val="12"/>
        </w:numPr>
        <w:spacing w:after="0" w:line="240" w:lineRule="auto"/>
        <w:ind w:left="810"/>
        <w:rPr>
          <w:sz w:val="24"/>
          <w:szCs w:val="24"/>
        </w:rPr>
      </w:pPr>
      <w:r w:rsidRPr="00A628A2">
        <w:rPr>
          <w:sz w:val="24"/>
          <w:szCs w:val="24"/>
        </w:rPr>
        <w:t>The remaining 20% of the 80% will be determined by evidences submitted in a portfolio and artifacts or a self-review</w:t>
      </w:r>
      <w:r w:rsidR="00EE3768">
        <w:rPr>
          <w:sz w:val="24"/>
          <w:szCs w:val="24"/>
        </w:rPr>
        <w:t xml:space="preserve"> and self-directed growth plan</w:t>
      </w:r>
      <w:r w:rsidRPr="00A628A2">
        <w:rPr>
          <w:sz w:val="24"/>
          <w:szCs w:val="24"/>
        </w:rPr>
        <w:t xml:space="preserve"> (20 points maximum)</w:t>
      </w:r>
    </w:p>
    <w:p w:rsidR="00D80132" w:rsidRPr="00A628A2" w:rsidRDefault="00D80132" w:rsidP="00FF1D96">
      <w:pPr>
        <w:spacing w:after="0" w:line="240" w:lineRule="auto"/>
        <w:ind w:left="810" w:hanging="360"/>
        <w:rPr>
          <w:sz w:val="24"/>
          <w:szCs w:val="24"/>
        </w:rPr>
      </w:pPr>
    </w:p>
    <w:p w:rsidR="00897BB1" w:rsidRPr="00897BB1" w:rsidRDefault="00D80132" w:rsidP="00DA0493">
      <w:pPr>
        <w:spacing w:after="0" w:line="240" w:lineRule="auto"/>
        <w:ind w:left="630"/>
        <w:rPr>
          <w:sz w:val="24"/>
          <w:szCs w:val="24"/>
        </w:rPr>
      </w:pPr>
      <w:r w:rsidRPr="00A628A2">
        <w:rPr>
          <w:sz w:val="24"/>
          <w:szCs w:val="24"/>
        </w:rPr>
        <w:t>As clarification, the APPR defines “portfolio” as a collection of materials assembled by a teacher that demonstrates the progress of the teacher’s knowledge and skills and often includes a form of self-ref</w:t>
      </w:r>
      <w:r w:rsidR="00876744">
        <w:rPr>
          <w:sz w:val="24"/>
          <w:szCs w:val="24"/>
        </w:rPr>
        <w:t xml:space="preserve">lection (teacher option).  The </w:t>
      </w:r>
      <w:r w:rsidRPr="00A628A2">
        <w:rPr>
          <w:sz w:val="24"/>
          <w:szCs w:val="24"/>
        </w:rPr>
        <w:t xml:space="preserve">APPR defines “artifact” as evidence of instruction provided by the teacher to the evaluator; it may include such things as student work, course outlines, lesson plans, teacher created materials, written feedback to students, written communication to parents, or any other resource used to facilitate student learning. A “self-review” will include a teacher’s independent reflection on his/her teaching practices and reports on what they are doing in the classroom.  A self- review may take the form of surveys, instructional logs or interviews.  Self-review of practice measures may focus on broad and overarching teaching standards which are identified in the </w:t>
      </w:r>
      <w:r w:rsidRPr="00A628A2">
        <w:rPr>
          <w:i/>
          <w:sz w:val="24"/>
          <w:szCs w:val="24"/>
        </w:rPr>
        <w:t>New York State Teaching Standards,</w:t>
      </w:r>
      <w:r w:rsidRPr="00A628A2">
        <w:rPr>
          <w:sz w:val="24"/>
          <w:szCs w:val="24"/>
        </w:rPr>
        <w:t xml:space="preserve"> or they may focus on specific elements related to subject matter, grade levels, or techniques.  The APPR defines “self directed growth plan” as an action plan developed by a teacher to improve his/her professional knowledge and skills.</w:t>
      </w:r>
      <w:r w:rsidRPr="00A628A2">
        <w:rPr>
          <w:color w:val="FF0000"/>
          <w:sz w:val="24"/>
          <w:szCs w:val="24"/>
        </w:rPr>
        <w:t xml:space="preserve"> </w:t>
      </w:r>
      <w:r w:rsidRPr="00A628A2">
        <w:rPr>
          <w:sz w:val="24"/>
          <w:szCs w:val="24"/>
        </w:rPr>
        <w:t xml:space="preserve">Teacher sets informed goals and strives for continuous professional growth as defined by the performance indicators in </w:t>
      </w:r>
      <w:r w:rsidRPr="00A628A2">
        <w:rPr>
          <w:i/>
          <w:sz w:val="24"/>
          <w:szCs w:val="24"/>
        </w:rPr>
        <w:t>New York State Teaching Standards</w:t>
      </w:r>
      <w:r w:rsidRPr="00A628A2">
        <w:rPr>
          <w:sz w:val="24"/>
          <w:szCs w:val="24"/>
        </w:rPr>
        <w:t xml:space="preserve"> Standard VII.  The evaluator will review the teacher’s portfolio and artifacts with the teacher or the self-review and self-directed growth plan with the teacher and assign a HEDI rating consistent with elements and indicators contained in the NYSUT rubric.  The HEDI rating shall then be converted to points as follows:</w:t>
      </w:r>
    </w:p>
    <w:tbl>
      <w:tblPr>
        <w:tblpPr w:leftFromText="180" w:rightFromText="180" w:vertAnchor="text" w:horzAnchor="page" w:tblpX="2896" w:tblpY="203"/>
        <w:tblW w:w="2981" w:type="dxa"/>
        <w:tblLook w:val="04A0" w:firstRow="1" w:lastRow="0" w:firstColumn="1" w:lastColumn="0" w:noHBand="0" w:noVBand="1"/>
      </w:tblPr>
      <w:tblGrid>
        <w:gridCol w:w="1073"/>
        <w:gridCol w:w="551"/>
        <w:gridCol w:w="419"/>
        <w:gridCol w:w="494"/>
        <w:gridCol w:w="444"/>
      </w:tblGrid>
      <w:tr w:rsidR="00897BB1" w:rsidRPr="00F04253">
        <w:trPr>
          <w:trHeight w:val="261"/>
        </w:trPr>
        <w:tc>
          <w:tcPr>
            <w:tcW w:w="1073" w:type="dxa"/>
            <w:vMerge w:val="restart"/>
            <w:tcBorders>
              <w:top w:val="single" w:sz="4" w:space="0" w:color="auto"/>
              <w:left w:val="single" w:sz="4" w:space="0" w:color="auto"/>
              <w:right w:val="single" w:sz="4" w:space="0" w:color="auto"/>
            </w:tcBorders>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Portfolio</w:t>
            </w:r>
          </w:p>
        </w:tc>
        <w:tc>
          <w:tcPr>
            <w:tcW w:w="551" w:type="dxa"/>
            <w:tcBorders>
              <w:top w:val="single" w:sz="4" w:space="0" w:color="auto"/>
              <w:left w:val="single" w:sz="4" w:space="0" w:color="auto"/>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H</w:t>
            </w:r>
          </w:p>
        </w:tc>
        <w:tc>
          <w:tcPr>
            <w:tcW w:w="419" w:type="dxa"/>
            <w:tcBorders>
              <w:top w:val="single" w:sz="4" w:space="0" w:color="auto"/>
              <w:left w:val="nil"/>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E</w:t>
            </w:r>
          </w:p>
        </w:tc>
        <w:tc>
          <w:tcPr>
            <w:tcW w:w="494" w:type="dxa"/>
            <w:tcBorders>
              <w:top w:val="single" w:sz="4" w:space="0" w:color="auto"/>
              <w:left w:val="nil"/>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D</w:t>
            </w:r>
          </w:p>
        </w:tc>
        <w:tc>
          <w:tcPr>
            <w:tcW w:w="444" w:type="dxa"/>
            <w:tcBorders>
              <w:top w:val="single" w:sz="4" w:space="0" w:color="auto"/>
              <w:left w:val="nil"/>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I</w:t>
            </w:r>
          </w:p>
        </w:tc>
      </w:tr>
      <w:tr w:rsidR="00897BB1" w:rsidRPr="00F04253">
        <w:trPr>
          <w:trHeight w:val="261"/>
        </w:trPr>
        <w:tc>
          <w:tcPr>
            <w:tcW w:w="1073" w:type="dxa"/>
            <w:vMerge/>
            <w:tcBorders>
              <w:left w:val="single" w:sz="4" w:space="0" w:color="auto"/>
              <w:bottom w:val="single" w:sz="4" w:space="0" w:color="auto"/>
              <w:right w:val="single" w:sz="4" w:space="0" w:color="auto"/>
            </w:tcBorders>
          </w:tcPr>
          <w:p w:rsidR="00897BB1" w:rsidRPr="00F04253" w:rsidRDefault="00897BB1" w:rsidP="00B6491F">
            <w:pPr>
              <w:spacing w:after="0" w:line="240" w:lineRule="auto"/>
              <w:jc w:val="center"/>
              <w:rPr>
                <w:rFonts w:eastAsia="Times New Roman"/>
                <w:color w:val="000000"/>
                <w:sz w:val="20"/>
                <w:szCs w:val="20"/>
              </w:rPr>
            </w:pPr>
          </w:p>
        </w:tc>
        <w:tc>
          <w:tcPr>
            <w:tcW w:w="551" w:type="dxa"/>
            <w:tcBorders>
              <w:top w:val="nil"/>
              <w:left w:val="single" w:sz="4" w:space="0" w:color="auto"/>
              <w:bottom w:val="single" w:sz="4" w:space="0" w:color="auto"/>
              <w:right w:val="single" w:sz="4" w:space="0" w:color="auto"/>
            </w:tcBorders>
            <w:shd w:val="clear" w:color="auto" w:fill="auto"/>
            <w:noWrap/>
            <w:vAlign w:val="bottom"/>
          </w:tcPr>
          <w:p w:rsidR="00897BB1" w:rsidRPr="00F04253" w:rsidRDefault="00897BB1" w:rsidP="00897BB1">
            <w:pPr>
              <w:spacing w:after="0" w:line="240" w:lineRule="auto"/>
              <w:jc w:val="center"/>
              <w:rPr>
                <w:rFonts w:eastAsia="Times New Roman"/>
                <w:color w:val="000000"/>
                <w:sz w:val="20"/>
                <w:szCs w:val="20"/>
              </w:rPr>
            </w:pPr>
            <w:r w:rsidRPr="00F04253">
              <w:rPr>
                <w:rFonts w:eastAsia="Times New Roman"/>
                <w:color w:val="000000"/>
                <w:sz w:val="20"/>
                <w:szCs w:val="20"/>
              </w:rPr>
              <w:t>10</w:t>
            </w:r>
          </w:p>
        </w:tc>
        <w:tc>
          <w:tcPr>
            <w:tcW w:w="419" w:type="dxa"/>
            <w:tcBorders>
              <w:top w:val="nil"/>
              <w:left w:val="nil"/>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8</w:t>
            </w:r>
          </w:p>
        </w:tc>
        <w:tc>
          <w:tcPr>
            <w:tcW w:w="494" w:type="dxa"/>
            <w:tcBorders>
              <w:top w:val="nil"/>
              <w:left w:val="nil"/>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6</w:t>
            </w:r>
          </w:p>
        </w:tc>
        <w:tc>
          <w:tcPr>
            <w:tcW w:w="444" w:type="dxa"/>
            <w:tcBorders>
              <w:top w:val="nil"/>
              <w:left w:val="nil"/>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0</w:t>
            </w:r>
          </w:p>
        </w:tc>
      </w:tr>
    </w:tbl>
    <w:p w:rsidR="00897BB1" w:rsidRDefault="00897BB1" w:rsidP="002C6D42">
      <w:pPr>
        <w:spacing w:after="0"/>
        <w:ind w:left="720"/>
        <w:rPr>
          <w:sz w:val="20"/>
          <w:szCs w:val="20"/>
        </w:rPr>
      </w:pPr>
    </w:p>
    <w:p w:rsidR="00897BB1" w:rsidRDefault="00897BB1" w:rsidP="002C6D42">
      <w:pPr>
        <w:spacing w:after="0"/>
        <w:ind w:left="720"/>
        <w:rPr>
          <w:sz w:val="20"/>
          <w:szCs w:val="20"/>
        </w:rPr>
      </w:pPr>
    </w:p>
    <w:p w:rsidR="00D80132" w:rsidRPr="00D847A4" w:rsidRDefault="00D80132" w:rsidP="00897BB1">
      <w:pPr>
        <w:spacing w:after="0"/>
        <w:rPr>
          <w:sz w:val="10"/>
          <w:szCs w:val="20"/>
        </w:rPr>
      </w:pPr>
    </w:p>
    <w:tbl>
      <w:tblPr>
        <w:tblpPr w:leftFromText="180" w:rightFromText="180" w:vertAnchor="text" w:horzAnchor="page" w:tblpX="2896" w:tblpY="203"/>
        <w:tblW w:w="2981" w:type="dxa"/>
        <w:tblLook w:val="04A0" w:firstRow="1" w:lastRow="0" w:firstColumn="1" w:lastColumn="0" w:noHBand="0" w:noVBand="1"/>
      </w:tblPr>
      <w:tblGrid>
        <w:gridCol w:w="1073"/>
        <w:gridCol w:w="551"/>
        <w:gridCol w:w="419"/>
        <w:gridCol w:w="494"/>
        <w:gridCol w:w="444"/>
      </w:tblGrid>
      <w:tr w:rsidR="00897BB1" w:rsidRPr="00F04253">
        <w:trPr>
          <w:trHeight w:val="261"/>
        </w:trPr>
        <w:tc>
          <w:tcPr>
            <w:tcW w:w="1073" w:type="dxa"/>
            <w:vMerge w:val="restart"/>
            <w:tcBorders>
              <w:top w:val="single" w:sz="4" w:space="0" w:color="auto"/>
              <w:left w:val="single" w:sz="4" w:space="0" w:color="auto"/>
              <w:right w:val="single" w:sz="4" w:space="0" w:color="auto"/>
            </w:tcBorders>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Artifacts</w:t>
            </w:r>
          </w:p>
        </w:tc>
        <w:tc>
          <w:tcPr>
            <w:tcW w:w="551" w:type="dxa"/>
            <w:tcBorders>
              <w:top w:val="single" w:sz="4" w:space="0" w:color="auto"/>
              <w:left w:val="single" w:sz="4" w:space="0" w:color="auto"/>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H</w:t>
            </w:r>
          </w:p>
        </w:tc>
        <w:tc>
          <w:tcPr>
            <w:tcW w:w="419" w:type="dxa"/>
            <w:tcBorders>
              <w:top w:val="single" w:sz="4" w:space="0" w:color="auto"/>
              <w:left w:val="nil"/>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E</w:t>
            </w:r>
          </w:p>
        </w:tc>
        <w:tc>
          <w:tcPr>
            <w:tcW w:w="494" w:type="dxa"/>
            <w:tcBorders>
              <w:top w:val="single" w:sz="4" w:space="0" w:color="auto"/>
              <w:left w:val="nil"/>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D</w:t>
            </w:r>
          </w:p>
        </w:tc>
        <w:tc>
          <w:tcPr>
            <w:tcW w:w="444" w:type="dxa"/>
            <w:tcBorders>
              <w:top w:val="single" w:sz="4" w:space="0" w:color="auto"/>
              <w:left w:val="nil"/>
              <w:bottom w:val="single" w:sz="8"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I</w:t>
            </w:r>
          </w:p>
        </w:tc>
      </w:tr>
      <w:tr w:rsidR="00897BB1" w:rsidRPr="00F04253">
        <w:trPr>
          <w:trHeight w:val="261"/>
        </w:trPr>
        <w:tc>
          <w:tcPr>
            <w:tcW w:w="1073" w:type="dxa"/>
            <w:vMerge/>
            <w:tcBorders>
              <w:left w:val="single" w:sz="4" w:space="0" w:color="auto"/>
              <w:bottom w:val="single" w:sz="4" w:space="0" w:color="auto"/>
              <w:right w:val="single" w:sz="4" w:space="0" w:color="auto"/>
            </w:tcBorders>
          </w:tcPr>
          <w:p w:rsidR="00897BB1" w:rsidRPr="00F04253" w:rsidRDefault="00897BB1" w:rsidP="00B6491F">
            <w:pPr>
              <w:spacing w:after="0" w:line="240" w:lineRule="auto"/>
              <w:jc w:val="center"/>
              <w:rPr>
                <w:rFonts w:eastAsia="Times New Roman"/>
                <w:color w:val="000000"/>
                <w:sz w:val="20"/>
                <w:szCs w:val="20"/>
              </w:rPr>
            </w:pPr>
          </w:p>
        </w:tc>
        <w:tc>
          <w:tcPr>
            <w:tcW w:w="551" w:type="dxa"/>
            <w:tcBorders>
              <w:top w:val="nil"/>
              <w:left w:val="single" w:sz="4" w:space="0" w:color="auto"/>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10</w:t>
            </w:r>
          </w:p>
        </w:tc>
        <w:tc>
          <w:tcPr>
            <w:tcW w:w="419" w:type="dxa"/>
            <w:tcBorders>
              <w:top w:val="nil"/>
              <w:left w:val="nil"/>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8</w:t>
            </w:r>
          </w:p>
        </w:tc>
        <w:tc>
          <w:tcPr>
            <w:tcW w:w="494" w:type="dxa"/>
            <w:tcBorders>
              <w:top w:val="nil"/>
              <w:left w:val="nil"/>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6</w:t>
            </w:r>
          </w:p>
        </w:tc>
        <w:tc>
          <w:tcPr>
            <w:tcW w:w="444" w:type="dxa"/>
            <w:tcBorders>
              <w:top w:val="nil"/>
              <w:left w:val="nil"/>
              <w:bottom w:val="single" w:sz="4" w:space="0" w:color="auto"/>
              <w:right w:val="single" w:sz="4" w:space="0" w:color="auto"/>
            </w:tcBorders>
            <w:shd w:val="clear" w:color="auto" w:fill="auto"/>
            <w:noWrap/>
            <w:vAlign w:val="bottom"/>
          </w:tcPr>
          <w:p w:rsidR="00897BB1" w:rsidRPr="00F04253" w:rsidRDefault="00897BB1" w:rsidP="00B6491F">
            <w:pPr>
              <w:spacing w:after="0" w:line="240" w:lineRule="auto"/>
              <w:jc w:val="center"/>
              <w:rPr>
                <w:rFonts w:eastAsia="Times New Roman"/>
                <w:color w:val="000000"/>
                <w:sz w:val="20"/>
                <w:szCs w:val="20"/>
              </w:rPr>
            </w:pPr>
            <w:r w:rsidRPr="00F04253">
              <w:rPr>
                <w:rFonts w:eastAsia="Times New Roman"/>
                <w:color w:val="000000"/>
                <w:sz w:val="20"/>
                <w:szCs w:val="20"/>
              </w:rPr>
              <w:t>0</w:t>
            </w:r>
          </w:p>
        </w:tc>
      </w:tr>
    </w:tbl>
    <w:p w:rsidR="00897BB1" w:rsidRDefault="00897BB1" w:rsidP="00897BB1">
      <w:pPr>
        <w:spacing w:after="0"/>
        <w:rPr>
          <w:sz w:val="20"/>
          <w:szCs w:val="20"/>
        </w:rPr>
      </w:pPr>
    </w:p>
    <w:p w:rsidR="00D80132" w:rsidRPr="00A628A2" w:rsidRDefault="00D80132" w:rsidP="00D80132">
      <w:pPr>
        <w:spacing w:after="0"/>
        <w:rPr>
          <w:sz w:val="20"/>
          <w:szCs w:val="20"/>
        </w:rPr>
      </w:pPr>
    </w:p>
    <w:p w:rsidR="00D80132" w:rsidRPr="00A628A2" w:rsidRDefault="00D80132" w:rsidP="00D847A4">
      <w:pPr>
        <w:spacing w:after="0"/>
        <w:rPr>
          <w:sz w:val="20"/>
          <w:szCs w:val="20"/>
        </w:rPr>
      </w:pPr>
    </w:p>
    <w:p w:rsidR="00D80132" w:rsidRDefault="00D80132" w:rsidP="006B504A">
      <w:pPr>
        <w:spacing w:after="0"/>
        <w:ind w:firstLine="720"/>
        <w:rPr>
          <w:ins w:id="827" w:author="Administrator" w:date="2012-04-11T11:11:00Z"/>
          <w:sz w:val="20"/>
          <w:szCs w:val="20"/>
        </w:rPr>
      </w:pPr>
      <w:r w:rsidRPr="00A628A2">
        <w:rPr>
          <w:sz w:val="20"/>
          <w:szCs w:val="20"/>
        </w:rPr>
        <w:t>OR</w:t>
      </w:r>
    </w:p>
    <w:p w:rsidR="009F2AB8" w:rsidRPr="00A628A2" w:rsidRDefault="009F2AB8" w:rsidP="006B504A">
      <w:pPr>
        <w:spacing w:after="0"/>
        <w:ind w:firstLine="720"/>
        <w:rPr>
          <w:sz w:val="20"/>
          <w:szCs w:val="20"/>
        </w:rPr>
      </w:pPr>
    </w:p>
    <w:tbl>
      <w:tblPr>
        <w:tblpPr w:leftFromText="180" w:rightFromText="180" w:vertAnchor="text" w:horzAnchor="page" w:tblpX="2896" w:tblpY="203"/>
        <w:tblW w:w="2981" w:type="dxa"/>
        <w:tblLook w:val="04A0" w:firstRow="1" w:lastRow="0" w:firstColumn="1" w:lastColumn="0" w:noHBand="0" w:noVBand="1"/>
      </w:tblPr>
      <w:tblGrid>
        <w:gridCol w:w="1073"/>
        <w:gridCol w:w="551"/>
        <w:gridCol w:w="419"/>
        <w:gridCol w:w="494"/>
        <w:gridCol w:w="444"/>
      </w:tblGrid>
      <w:tr w:rsidR="00B6491F" w:rsidRPr="00F04253">
        <w:trPr>
          <w:trHeight w:val="285"/>
        </w:trPr>
        <w:tc>
          <w:tcPr>
            <w:tcW w:w="1073" w:type="dxa"/>
            <w:vMerge w:val="restart"/>
            <w:tcBorders>
              <w:top w:val="single" w:sz="4" w:space="0" w:color="auto"/>
              <w:left w:val="single" w:sz="4" w:space="0" w:color="auto"/>
              <w:right w:val="single" w:sz="4" w:space="0" w:color="auto"/>
            </w:tcBorders>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Self Review</w:t>
            </w:r>
          </w:p>
        </w:tc>
        <w:tc>
          <w:tcPr>
            <w:tcW w:w="551" w:type="dxa"/>
            <w:tcBorders>
              <w:top w:val="single" w:sz="4" w:space="0" w:color="auto"/>
              <w:left w:val="single" w:sz="4" w:space="0" w:color="auto"/>
              <w:bottom w:val="single" w:sz="8"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H</w:t>
            </w:r>
          </w:p>
        </w:tc>
        <w:tc>
          <w:tcPr>
            <w:tcW w:w="419" w:type="dxa"/>
            <w:tcBorders>
              <w:top w:val="single" w:sz="4" w:space="0" w:color="auto"/>
              <w:left w:val="nil"/>
              <w:bottom w:val="single" w:sz="8"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E</w:t>
            </w:r>
          </w:p>
        </w:tc>
        <w:tc>
          <w:tcPr>
            <w:tcW w:w="494" w:type="dxa"/>
            <w:tcBorders>
              <w:top w:val="single" w:sz="4" w:space="0" w:color="auto"/>
              <w:left w:val="nil"/>
              <w:bottom w:val="single" w:sz="8"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D</w:t>
            </w:r>
          </w:p>
        </w:tc>
        <w:tc>
          <w:tcPr>
            <w:tcW w:w="444" w:type="dxa"/>
            <w:tcBorders>
              <w:top w:val="single" w:sz="4" w:space="0" w:color="auto"/>
              <w:left w:val="nil"/>
              <w:bottom w:val="single" w:sz="8"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I</w:t>
            </w:r>
          </w:p>
        </w:tc>
      </w:tr>
      <w:tr w:rsidR="00B6491F" w:rsidRPr="00F04253">
        <w:trPr>
          <w:trHeight w:val="285"/>
        </w:trPr>
        <w:tc>
          <w:tcPr>
            <w:tcW w:w="1073" w:type="dxa"/>
            <w:vMerge/>
            <w:tcBorders>
              <w:left w:val="single" w:sz="4" w:space="0" w:color="auto"/>
              <w:bottom w:val="single" w:sz="4" w:space="0" w:color="auto"/>
              <w:right w:val="single" w:sz="4" w:space="0" w:color="auto"/>
            </w:tcBorders>
          </w:tcPr>
          <w:p w:rsidR="00B6491F" w:rsidRPr="00F04253" w:rsidRDefault="00B6491F" w:rsidP="00B6491F">
            <w:pPr>
              <w:spacing w:after="0" w:line="240" w:lineRule="auto"/>
              <w:jc w:val="center"/>
              <w:rPr>
                <w:rFonts w:eastAsia="Times New Roman"/>
                <w:color w:val="000000"/>
                <w:sz w:val="20"/>
                <w:szCs w:val="20"/>
              </w:rPr>
            </w:pPr>
          </w:p>
        </w:tc>
        <w:tc>
          <w:tcPr>
            <w:tcW w:w="551" w:type="dxa"/>
            <w:tcBorders>
              <w:top w:val="nil"/>
              <w:left w:val="single" w:sz="4" w:space="0" w:color="auto"/>
              <w:bottom w:val="single" w:sz="4"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15</w:t>
            </w:r>
          </w:p>
        </w:tc>
        <w:tc>
          <w:tcPr>
            <w:tcW w:w="419" w:type="dxa"/>
            <w:tcBorders>
              <w:top w:val="nil"/>
              <w:left w:val="nil"/>
              <w:bottom w:val="single" w:sz="4"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12</w:t>
            </w:r>
          </w:p>
        </w:tc>
        <w:tc>
          <w:tcPr>
            <w:tcW w:w="494" w:type="dxa"/>
            <w:tcBorders>
              <w:top w:val="nil"/>
              <w:left w:val="nil"/>
              <w:bottom w:val="single" w:sz="4"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9</w:t>
            </w:r>
          </w:p>
        </w:tc>
        <w:tc>
          <w:tcPr>
            <w:tcW w:w="444" w:type="dxa"/>
            <w:tcBorders>
              <w:top w:val="nil"/>
              <w:left w:val="nil"/>
              <w:bottom w:val="single" w:sz="4" w:space="0" w:color="auto"/>
              <w:right w:val="single" w:sz="4" w:space="0" w:color="auto"/>
            </w:tcBorders>
            <w:shd w:val="clear" w:color="auto" w:fill="auto"/>
            <w:noWrap/>
            <w:vAlign w:val="bottom"/>
          </w:tcPr>
          <w:p w:rsidR="00B6491F" w:rsidRPr="00F04253" w:rsidRDefault="00B6491F" w:rsidP="00B6491F">
            <w:pPr>
              <w:spacing w:after="0" w:line="240" w:lineRule="auto"/>
              <w:jc w:val="center"/>
              <w:rPr>
                <w:rFonts w:eastAsia="Times New Roman"/>
                <w:color w:val="000000"/>
                <w:sz w:val="20"/>
                <w:szCs w:val="20"/>
              </w:rPr>
            </w:pPr>
            <w:r w:rsidRPr="00F04253">
              <w:rPr>
                <w:rFonts w:eastAsia="Times New Roman"/>
                <w:color w:val="000000"/>
                <w:sz w:val="20"/>
                <w:szCs w:val="20"/>
              </w:rPr>
              <w:t>0</w:t>
            </w:r>
          </w:p>
        </w:tc>
      </w:tr>
    </w:tbl>
    <w:p w:rsidR="00B6491F" w:rsidRDefault="00B6491F" w:rsidP="00D80132">
      <w:pPr>
        <w:spacing w:after="0"/>
        <w:rPr>
          <w:sz w:val="20"/>
          <w:szCs w:val="20"/>
        </w:rPr>
      </w:pPr>
    </w:p>
    <w:p w:rsidR="00D80132" w:rsidRPr="00A628A2" w:rsidRDefault="00D80132" w:rsidP="00D80132">
      <w:pPr>
        <w:spacing w:after="0"/>
        <w:rPr>
          <w:sz w:val="20"/>
          <w:szCs w:val="20"/>
        </w:rPr>
      </w:pPr>
    </w:p>
    <w:p w:rsidR="00897BB1" w:rsidRDefault="00897BB1" w:rsidP="00D80132">
      <w:pPr>
        <w:spacing w:after="0"/>
        <w:rPr>
          <w:sz w:val="24"/>
          <w:szCs w:val="24"/>
        </w:rPr>
      </w:pP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350"/>
        <w:gridCol w:w="540"/>
        <w:gridCol w:w="450"/>
        <w:gridCol w:w="450"/>
        <w:gridCol w:w="450"/>
      </w:tblGrid>
      <w:tr w:rsidR="00897BB1" w:rsidRPr="00F04253">
        <w:trPr>
          <w:trHeight w:val="252"/>
        </w:trPr>
        <w:tc>
          <w:tcPr>
            <w:tcW w:w="1350" w:type="dxa"/>
            <w:vMerge w:val="restart"/>
            <w:shd w:val="clear" w:color="auto" w:fill="auto"/>
          </w:tcPr>
          <w:p w:rsidR="00897BB1" w:rsidRPr="00F04253" w:rsidRDefault="00897BB1" w:rsidP="00F04253">
            <w:pPr>
              <w:spacing w:after="0" w:line="240" w:lineRule="auto"/>
              <w:rPr>
                <w:b/>
                <w:sz w:val="20"/>
                <w:szCs w:val="20"/>
              </w:rPr>
            </w:pPr>
            <w:r w:rsidRPr="00F04253">
              <w:rPr>
                <w:b/>
                <w:sz w:val="20"/>
                <w:szCs w:val="20"/>
              </w:rPr>
              <w:t xml:space="preserve">Self Directed </w:t>
            </w:r>
          </w:p>
          <w:p w:rsidR="00897BB1" w:rsidRPr="00F04253" w:rsidRDefault="00897BB1" w:rsidP="00F04253">
            <w:pPr>
              <w:spacing w:after="0" w:line="240" w:lineRule="auto"/>
              <w:rPr>
                <w:b/>
                <w:sz w:val="20"/>
                <w:szCs w:val="20"/>
              </w:rPr>
            </w:pPr>
            <w:r w:rsidRPr="00F04253">
              <w:rPr>
                <w:b/>
                <w:sz w:val="20"/>
                <w:szCs w:val="20"/>
              </w:rPr>
              <w:t>Growth Plan</w:t>
            </w:r>
          </w:p>
        </w:tc>
        <w:tc>
          <w:tcPr>
            <w:tcW w:w="54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H</w:t>
            </w:r>
          </w:p>
        </w:tc>
        <w:tc>
          <w:tcPr>
            <w:tcW w:w="45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E</w:t>
            </w:r>
          </w:p>
        </w:tc>
        <w:tc>
          <w:tcPr>
            <w:tcW w:w="45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D</w:t>
            </w:r>
          </w:p>
        </w:tc>
        <w:tc>
          <w:tcPr>
            <w:tcW w:w="45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I</w:t>
            </w:r>
          </w:p>
        </w:tc>
      </w:tr>
      <w:tr w:rsidR="00897BB1" w:rsidRPr="00F04253">
        <w:trPr>
          <w:trHeight w:val="264"/>
        </w:trPr>
        <w:tc>
          <w:tcPr>
            <w:tcW w:w="1350" w:type="dxa"/>
            <w:vMerge/>
            <w:shd w:val="clear" w:color="auto" w:fill="auto"/>
          </w:tcPr>
          <w:p w:rsidR="00897BB1" w:rsidRPr="00F04253" w:rsidRDefault="00897BB1" w:rsidP="00F04253">
            <w:pPr>
              <w:spacing w:after="0" w:line="240" w:lineRule="auto"/>
              <w:rPr>
                <w:b/>
                <w:sz w:val="20"/>
                <w:szCs w:val="20"/>
              </w:rPr>
            </w:pPr>
          </w:p>
        </w:tc>
        <w:tc>
          <w:tcPr>
            <w:tcW w:w="54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5</w:t>
            </w:r>
          </w:p>
        </w:tc>
        <w:tc>
          <w:tcPr>
            <w:tcW w:w="45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4</w:t>
            </w:r>
          </w:p>
        </w:tc>
        <w:tc>
          <w:tcPr>
            <w:tcW w:w="45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2</w:t>
            </w:r>
          </w:p>
        </w:tc>
        <w:tc>
          <w:tcPr>
            <w:tcW w:w="450" w:type="dxa"/>
            <w:shd w:val="clear" w:color="auto" w:fill="auto"/>
          </w:tcPr>
          <w:p w:rsidR="00897BB1" w:rsidRPr="00F04253" w:rsidRDefault="00897BB1" w:rsidP="00F04253">
            <w:pPr>
              <w:spacing w:after="0" w:line="240" w:lineRule="auto"/>
              <w:jc w:val="center"/>
              <w:rPr>
                <w:sz w:val="20"/>
                <w:szCs w:val="20"/>
              </w:rPr>
            </w:pPr>
            <w:r w:rsidRPr="00F04253">
              <w:rPr>
                <w:sz w:val="20"/>
                <w:szCs w:val="20"/>
              </w:rPr>
              <w:t>0</w:t>
            </w:r>
          </w:p>
        </w:tc>
      </w:tr>
    </w:tbl>
    <w:p w:rsidR="00D80132" w:rsidRPr="00A628A2" w:rsidRDefault="00D80132" w:rsidP="00D80132">
      <w:pPr>
        <w:spacing w:after="0"/>
        <w:rPr>
          <w:sz w:val="24"/>
          <w:szCs w:val="24"/>
        </w:rPr>
      </w:pPr>
    </w:p>
    <w:p w:rsidR="00897BB1" w:rsidRDefault="00897BB1" w:rsidP="009C6628">
      <w:pPr>
        <w:spacing w:after="0" w:line="240" w:lineRule="auto"/>
        <w:ind w:firstLine="360"/>
        <w:jc w:val="both"/>
        <w:rPr>
          <w:sz w:val="24"/>
          <w:szCs w:val="24"/>
        </w:rPr>
      </w:pPr>
    </w:p>
    <w:p w:rsidR="00D80132" w:rsidRPr="00A628A2" w:rsidRDefault="00A628A2" w:rsidP="009C6628">
      <w:pPr>
        <w:spacing w:after="0" w:line="240" w:lineRule="auto"/>
        <w:ind w:firstLine="360"/>
        <w:jc w:val="both"/>
        <w:rPr>
          <w:sz w:val="24"/>
          <w:szCs w:val="24"/>
        </w:rPr>
      </w:pPr>
      <w:r>
        <w:rPr>
          <w:sz w:val="24"/>
          <w:szCs w:val="24"/>
        </w:rPr>
        <w:t>H</w:t>
      </w:r>
      <w:r w:rsidR="00D80132" w:rsidRPr="00A628A2">
        <w:rPr>
          <w:sz w:val="24"/>
          <w:szCs w:val="24"/>
        </w:rPr>
        <w:t xml:space="preserve"> = Only if submitted on agreed upon date</w:t>
      </w:r>
    </w:p>
    <w:p w:rsidR="00D80132" w:rsidRPr="00A628A2" w:rsidRDefault="00D80132" w:rsidP="009C6628">
      <w:pPr>
        <w:spacing w:after="0" w:line="240" w:lineRule="auto"/>
        <w:ind w:firstLine="360"/>
        <w:jc w:val="both"/>
        <w:rPr>
          <w:sz w:val="24"/>
          <w:szCs w:val="24"/>
        </w:rPr>
      </w:pPr>
      <w:r w:rsidRPr="00A628A2">
        <w:rPr>
          <w:sz w:val="24"/>
          <w:szCs w:val="24"/>
        </w:rPr>
        <w:t>E = Highest possible if submitted 1 week beyond agreed upon date</w:t>
      </w:r>
    </w:p>
    <w:p w:rsidR="00D80132" w:rsidRPr="00A628A2" w:rsidRDefault="00D80132" w:rsidP="009C6628">
      <w:pPr>
        <w:spacing w:after="0" w:line="240" w:lineRule="auto"/>
        <w:ind w:firstLine="360"/>
        <w:jc w:val="both"/>
        <w:rPr>
          <w:sz w:val="24"/>
          <w:szCs w:val="24"/>
        </w:rPr>
      </w:pPr>
      <w:r w:rsidRPr="00A628A2">
        <w:rPr>
          <w:sz w:val="24"/>
          <w:szCs w:val="24"/>
        </w:rPr>
        <w:t>D = Highest possible if submitted 2 weeks beyond agreed upon date</w:t>
      </w:r>
    </w:p>
    <w:p w:rsidR="00D80132" w:rsidRPr="00A628A2" w:rsidRDefault="00D80132" w:rsidP="009C6628">
      <w:pPr>
        <w:spacing w:after="0" w:line="240" w:lineRule="auto"/>
        <w:ind w:firstLine="360"/>
        <w:jc w:val="both"/>
        <w:rPr>
          <w:sz w:val="24"/>
          <w:szCs w:val="24"/>
        </w:rPr>
      </w:pPr>
      <w:r w:rsidRPr="00A628A2">
        <w:rPr>
          <w:sz w:val="24"/>
          <w:szCs w:val="24"/>
        </w:rPr>
        <w:t>I = Highest possible if submitted 3 weeks or more beyond agreed upon date</w:t>
      </w:r>
    </w:p>
    <w:p w:rsidR="00D80132" w:rsidRPr="00A628A2" w:rsidRDefault="00D80132" w:rsidP="009C6628">
      <w:pPr>
        <w:spacing w:after="0" w:line="240" w:lineRule="auto"/>
        <w:ind w:firstLine="360"/>
        <w:jc w:val="both"/>
        <w:rPr>
          <w:sz w:val="24"/>
          <w:szCs w:val="24"/>
        </w:rPr>
      </w:pPr>
    </w:p>
    <w:p w:rsidR="00D80132" w:rsidRPr="00A628A2" w:rsidRDefault="00D80132" w:rsidP="00DA079B">
      <w:pPr>
        <w:spacing w:after="0" w:line="240" w:lineRule="auto"/>
        <w:ind w:left="360"/>
        <w:rPr>
          <w:strike/>
          <w:sz w:val="24"/>
          <w:szCs w:val="24"/>
        </w:rPr>
      </w:pPr>
      <w:r w:rsidRPr="00A628A2">
        <w:rPr>
          <w:sz w:val="24"/>
          <w:szCs w:val="24"/>
        </w:rPr>
        <w:t xml:space="preserve">Agreed upon dates may be extended due to illness or as agreed upon by the teacher and the administrator and as per the State regulations.  </w:t>
      </w:r>
    </w:p>
    <w:p w:rsidR="00D80132" w:rsidRPr="00A628A2" w:rsidRDefault="00D80132" w:rsidP="00D80132">
      <w:pPr>
        <w:spacing w:after="0"/>
        <w:rPr>
          <w:sz w:val="24"/>
          <w:szCs w:val="24"/>
        </w:rPr>
      </w:pPr>
    </w:p>
    <w:p w:rsidR="00DA0493" w:rsidDel="00325374" w:rsidRDefault="00DA079B" w:rsidP="00D80132">
      <w:pPr>
        <w:spacing w:after="0"/>
        <w:rPr>
          <w:del w:id="828" w:author="Debra Sykes" w:date="2012-05-29T15:53:00Z"/>
          <w:b/>
          <w:sz w:val="24"/>
          <w:szCs w:val="24"/>
        </w:rPr>
      </w:pPr>
      <w:r>
        <w:rPr>
          <w:b/>
          <w:sz w:val="24"/>
          <w:szCs w:val="24"/>
        </w:rPr>
        <w:lastRenderedPageBreak/>
        <w:t xml:space="preserve">    </w:t>
      </w:r>
    </w:p>
    <w:p w:rsidR="00DA0493" w:rsidDel="00325374" w:rsidRDefault="00DA0493" w:rsidP="00D80132">
      <w:pPr>
        <w:spacing w:after="0"/>
        <w:rPr>
          <w:del w:id="829" w:author="Debra Sykes" w:date="2012-05-29T15:53:00Z"/>
          <w:b/>
          <w:sz w:val="24"/>
          <w:szCs w:val="24"/>
        </w:rPr>
      </w:pPr>
    </w:p>
    <w:p w:rsidR="00D80132" w:rsidRPr="00A628A2" w:rsidRDefault="00DA079B" w:rsidP="00D80132">
      <w:pPr>
        <w:spacing w:after="0"/>
        <w:rPr>
          <w:sz w:val="24"/>
          <w:szCs w:val="24"/>
        </w:rPr>
      </w:pPr>
      <w:del w:id="830" w:author="Debra Sykes" w:date="2012-05-29T15:53:00Z">
        <w:r w:rsidDel="00325374">
          <w:rPr>
            <w:b/>
            <w:sz w:val="24"/>
            <w:szCs w:val="24"/>
          </w:rPr>
          <w:delText xml:space="preserve"> </w:delText>
        </w:r>
      </w:del>
      <w:r w:rsidR="00D80132" w:rsidRPr="00A628A2">
        <w:rPr>
          <w:b/>
          <w:sz w:val="24"/>
          <w:szCs w:val="24"/>
        </w:rPr>
        <w:t>OPTION  III</w:t>
      </w:r>
    </w:p>
    <w:p w:rsidR="00D85EB6" w:rsidRDefault="00D80132" w:rsidP="009C6628">
      <w:pPr>
        <w:pStyle w:val="ListParagraph"/>
        <w:numPr>
          <w:ilvl w:val="0"/>
          <w:numId w:val="13"/>
        </w:numPr>
        <w:spacing w:after="0" w:line="240" w:lineRule="auto"/>
        <w:rPr>
          <w:sz w:val="24"/>
          <w:szCs w:val="24"/>
        </w:rPr>
      </w:pPr>
      <w:r w:rsidRPr="00A628A2">
        <w:rPr>
          <w:sz w:val="24"/>
          <w:szCs w:val="24"/>
        </w:rPr>
        <w:t>All 80% will be determined by the overall APPR HEDI score</w:t>
      </w:r>
      <w:r w:rsidR="00A628A2">
        <w:rPr>
          <w:sz w:val="24"/>
          <w:szCs w:val="24"/>
        </w:rPr>
        <w:t xml:space="preserve"> (80 points maximum)</w:t>
      </w:r>
    </w:p>
    <w:p w:rsidR="00A82442" w:rsidRDefault="00A82442">
      <w:pPr>
        <w:pStyle w:val="Body"/>
      </w:pPr>
    </w:p>
    <w:p w:rsidR="00A82442" w:rsidRDefault="00A82442">
      <w:pPr>
        <w:pStyle w:val="Body"/>
      </w:pPr>
    </w:p>
    <w:p w:rsidR="00745CF6" w:rsidRPr="00256B17" w:rsidRDefault="008C17B8" w:rsidP="00745CF6">
      <w:pPr>
        <w:pStyle w:val="ListParagraph"/>
        <w:ind w:left="0"/>
        <w:rPr>
          <w:b/>
          <w:sz w:val="24"/>
          <w:szCs w:val="24"/>
          <w:u w:val="single"/>
        </w:rPr>
      </w:pPr>
      <w:r w:rsidRPr="00256B17">
        <w:rPr>
          <w:b/>
          <w:sz w:val="24"/>
          <w:szCs w:val="24"/>
          <w:u w:val="single"/>
        </w:rPr>
        <w:t xml:space="preserve">60%/80% </w:t>
      </w:r>
      <w:r w:rsidR="00084EE5" w:rsidRPr="00256B17">
        <w:rPr>
          <w:b/>
          <w:sz w:val="24"/>
          <w:szCs w:val="24"/>
          <w:u w:val="single"/>
        </w:rPr>
        <w:t xml:space="preserve">APPR </w:t>
      </w:r>
      <w:r w:rsidR="0043021B" w:rsidRPr="00256B17">
        <w:rPr>
          <w:b/>
          <w:sz w:val="24"/>
          <w:szCs w:val="24"/>
          <w:u w:val="single"/>
        </w:rPr>
        <w:t>Scoring</w:t>
      </w:r>
      <w:r w:rsidR="00084EE5" w:rsidRPr="00256B17">
        <w:rPr>
          <w:b/>
          <w:sz w:val="24"/>
          <w:szCs w:val="24"/>
          <w:u w:val="single"/>
        </w:rPr>
        <w:t xml:space="preserve"> Calculation</w:t>
      </w:r>
    </w:p>
    <w:p w:rsidR="00745CF6" w:rsidRPr="00256B17" w:rsidRDefault="00745CF6" w:rsidP="00745CF6">
      <w:pPr>
        <w:pStyle w:val="ListParagraph"/>
        <w:ind w:left="0"/>
        <w:rPr>
          <w:b/>
          <w:sz w:val="24"/>
          <w:szCs w:val="24"/>
          <w:u w:val="single"/>
        </w:rPr>
      </w:pPr>
      <w:r w:rsidRPr="00256B17">
        <w:rPr>
          <w:sz w:val="24"/>
        </w:rPr>
        <w:t>Approved Teacher Practice Rubric: NYSUT Teacher Practice Rubric</w:t>
      </w:r>
    </w:p>
    <w:p w:rsidR="00A82442" w:rsidRDefault="00745CF6">
      <w:pPr>
        <w:pStyle w:val="Body"/>
      </w:pPr>
      <w:r w:rsidRPr="00256B17">
        <w:t>EXAMPLE from the BPS APPR - Criterion 3 with indicators: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178"/>
        <w:gridCol w:w="1867"/>
        <w:gridCol w:w="1868"/>
        <w:gridCol w:w="1867"/>
        <w:gridCol w:w="1868"/>
      </w:tblGrid>
      <w:tr w:rsidR="004525DD" w:rsidRPr="00F04253">
        <w:tc>
          <w:tcPr>
            <w:tcW w:w="2178" w:type="dxa"/>
            <w:vMerge w:val="restart"/>
            <w:shd w:val="clear" w:color="auto" w:fill="auto"/>
          </w:tcPr>
          <w:p w:rsidR="004525DD" w:rsidRPr="00F04253" w:rsidRDefault="004525DD" w:rsidP="00F04253">
            <w:pPr>
              <w:spacing w:after="0" w:line="240" w:lineRule="auto"/>
              <w:rPr>
                <w:b/>
              </w:rPr>
            </w:pPr>
            <w:r w:rsidRPr="00F04253">
              <w:rPr>
                <w:b/>
              </w:rPr>
              <w:t>Criterion 3:</w:t>
            </w:r>
          </w:p>
          <w:p w:rsidR="004525DD" w:rsidRPr="00F04253" w:rsidRDefault="004525DD" w:rsidP="00F04253">
            <w:pPr>
              <w:spacing w:after="0" w:line="240" w:lineRule="auto"/>
              <w:rPr>
                <w:sz w:val="24"/>
              </w:rPr>
            </w:pPr>
            <w:r w:rsidRPr="00F04253">
              <w:rPr>
                <w:b/>
              </w:rPr>
              <w:t xml:space="preserve">Instructional delivery </w:t>
            </w:r>
            <w:r w:rsidRPr="00F04253">
              <w:rPr>
                <w:sz w:val="20"/>
              </w:rPr>
              <w:t>that results in active student involvement and meaningful lesson plans* that result in student learning</w:t>
            </w:r>
          </w:p>
        </w:tc>
        <w:tc>
          <w:tcPr>
            <w:tcW w:w="7470" w:type="dxa"/>
            <w:gridSpan w:val="4"/>
            <w:shd w:val="clear" w:color="auto" w:fill="auto"/>
          </w:tcPr>
          <w:p w:rsidR="004525DD" w:rsidRPr="00F04253" w:rsidRDefault="004525DD" w:rsidP="00F04253">
            <w:pPr>
              <w:spacing w:after="0" w:line="240" w:lineRule="auto"/>
              <w:jc w:val="center"/>
              <w:rPr>
                <w:sz w:val="24"/>
              </w:rPr>
            </w:pPr>
            <w:r w:rsidRPr="00F04253">
              <w:t>Place the numbered indicator under the appropriate level of performance</w:t>
            </w:r>
          </w:p>
        </w:tc>
      </w:tr>
      <w:tr w:rsidR="004525DD" w:rsidRPr="00F04253">
        <w:tc>
          <w:tcPr>
            <w:tcW w:w="2178" w:type="dxa"/>
            <w:vMerge/>
            <w:shd w:val="clear" w:color="auto" w:fill="auto"/>
          </w:tcPr>
          <w:p w:rsidR="004525DD" w:rsidRPr="00F04253" w:rsidRDefault="004525DD" w:rsidP="00F04253">
            <w:pPr>
              <w:spacing w:after="0" w:line="240" w:lineRule="auto"/>
              <w:rPr>
                <w:sz w:val="24"/>
              </w:rPr>
            </w:pPr>
          </w:p>
        </w:tc>
        <w:tc>
          <w:tcPr>
            <w:tcW w:w="1867" w:type="dxa"/>
            <w:shd w:val="clear" w:color="auto" w:fill="auto"/>
          </w:tcPr>
          <w:p w:rsidR="004525DD" w:rsidRPr="00F04253" w:rsidRDefault="004525DD" w:rsidP="00F04253">
            <w:pPr>
              <w:spacing w:after="0" w:line="240" w:lineRule="auto"/>
              <w:jc w:val="center"/>
              <w:rPr>
                <w:b/>
              </w:rPr>
            </w:pPr>
            <w:r w:rsidRPr="00F04253">
              <w:rPr>
                <w:b/>
              </w:rPr>
              <w:t>Highly Effective</w:t>
            </w:r>
          </w:p>
        </w:tc>
        <w:tc>
          <w:tcPr>
            <w:tcW w:w="1868" w:type="dxa"/>
            <w:shd w:val="clear" w:color="auto" w:fill="auto"/>
          </w:tcPr>
          <w:p w:rsidR="004525DD" w:rsidRPr="00F04253" w:rsidRDefault="004525DD" w:rsidP="00F04253">
            <w:pPr>
              <w:spacing w:after="0" w:line="240" w:lineRule="auto"/>
              <w:jc w:val="center"/>
              <w:rPr>
                <w:b/>
              </w:rPr>
            </w:pPr>
            <w:r w:rsidRPr="00F04253">
              <w:rPr>
                <w:b/>
              </w:rPr>
              <w:t>Effective</w:t>
            </w:r>
          </w:p>
        </w:tc>
        <w:tc>
          <w:tcPr>
            <w:tcW w:w="1867" w:type="dxa"/>
            <w:shd w:val="clear" w:color="auto" w:fill="auto"/>
          </w:tcPr>
          <w:p w:rsidR="004525DD" w:rsidRPr="00F04253" w:rsidRDefault="004525DD" w:rsidP="00F04253">
            <w:pPr>
              <w:spacing w:after="0" w:line="240" w:lineRule="auto"/>
              <w:jc w:val="center"/>
              <w:rPr>
                <w:b/>
              </w:rPr>
            </w:pPr>
            <w:r w:rsidRPr="00F04253">
              <w:rPr>
                <w:b/>
              </w:rPr>
              <w:t>Developing</w:t>
            </w:r>
          </w:p>
        </w:tc>
        <w:tc>
          <w:tcPr>
            <w:tcW w:w="1868" w:type="dxa"/>
            <w:shd w:val="clear" w:color="auto" w:fill="auto"/>
          </w:tcPr>
          <w:p w:rsidR="004525DD" w:rsidRPr="00F04253" w:rsidRDefault="004525DD" w:rsidP="00F04253">
            <w:pPr>
              <w:spacing w:after="0" w:line="240" w:lineRule="auto"/>
              <w:jc w:val="center"/>
              <w:rPr>
                <w:b/>
              </w:rPr>
            </w:pPr>
            <w:r w:rsidRPr="00F04253">
              <w:rPr>
                <w:b/>
              </w:rPr>
              <w:t>Ineffective</w:t>
            </w:r>
          </w:p>
        </w:tc>
      </w:tr>
      <w:tr w:rsidR="004525DD" w:rsidRPr="00F04253">
        <w:tc>
          <w:tcPr>
            <w:tcW w:w="2178" w:type="dxa"/>
            <w:vMerge/>
            <w:shd w:val="clear" w:color="auto" w:fill="auto"/>
          </w:tcPr>
          <w:p w:rsidR="004525DD" w:rsidRPr="00F04253" w:rsidRDefault="004525DD" w:rsidP="00F04253">
            <w:pPr>
              <w:spacing w:after="0" w:line="240" w:lineRule="auto"/>
              <w:rPr>
                <w:sz w:val="24"/>
              </w:rPr>
            </w:pPr>
          </w:p>
        </w:tc>
        <w:tc>
          <w:tcPr>
            <w:tcW w:w="1867" w:type="dxa"/>
            <w:shd w:val="clear" w:color="auto" w:fill="auto"/>
          </w:tcPr>
          <w:p w:rsidR="004525DD" w:rsidRPr="00F04253" w:rsidRDefault="004525DD" w:rsidP="00F04253">
            <w:pPr>
              <w:spacing w:after="0" w:line="240" w:lineRule="auto"/>
              <w:rPr>
                <w:b/>
                <w:noProof/>
                <w:sz w:val="24"/>
              </w:rPr>
            </w:pPr>
            <w:r w:rsidRPr="00F04253">
              <w:rPr>
                <w:b/>
                <w:noProof/>
                <w:sz w:val="24"/>
              </w:rPr>
              <w:t>Indicator *(3.1)</w:t>
            </w: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color w:val="7F7F7F"/>
                <w:sz w:val="24"/>
              </w:rPr>
            </w:pPr>
            <w:r w:rsidRPr="00F04253">
              <w:rPr>
                <w:color w:val="7F7F7F"/>
                <w:sz w:val="24"/>
              </w:rPr>
              <w:t>8 pts</w:t>
            </w:r>
          </w:p>
        </w:tc>
        <w:tc>
          <w:tcPr>
            <w:tcW w:w="1868" w:type="dxa"/>
            <w:shd w:val="clear" w:color="auto" w:fill="auto"/>
          </w:tcPr>
          <w:p w:rsidR="004525DD" w:rsidRPr="00F04253" w:rsidRDefault="004525DD" w:rsidP="00F04253">
            <w:pPr>
              <w:spacing w:after="0" w:line="240" w:lineRule="auto"/>
              <w:rPr>
                <w:sz w:val="24"/>
              </w:rPr>
            </w:pP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6 pts</w:t>
            </w:r>
          </w:p>
        </w:tc>
        <w:tc>
          <w:tcPr>
            <w:tcW w:w="1867" w:type="dxa"/>
            <w:shd w:val="clear" w:color="auto" w:fill="auto"/>
          </w:tcPr>
          <w:p w:rsidR="004525DD" w:rsidRPr="00F04253" w:rsidRDefault="004525DD" w:rsidP="00F04253">
            <w:pPr>
              <w:spacing w:after="0" w:line="240" w:lineRule="auto"/>
              <w:rPr>
                <w:b/>
                <w:noProof/>
                <w:sz w:val="24"/>
              </w:rPr>
            </w:pPr>
            <w:r w:rsidRPr="00F04253">
              <w:rPr>
                <w:b/>
                <w:noProof/>
                <w:sz w:val="24"/>
              </w:rPr>
              <w:t>Indicator *(3.3)</w:t>
            </w: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4 pts</w:t>
            </w:r>
          </w:p>
        </w:tc>
        <w:tc>
          <w:tcPr>
            <w:tcW w:w="1868" w:type="dxa"/>
            <w:shd w:val="clear" w:color="auto" w:fill="auto"/>
          </w:tcPr>
          <w:p w:rsidR="004525DD" w:rsidRPr="00F04253" w:rsidRDefault="004525DD" w:rsidP="00F04253">
            <w:pPr>
              <w:spacing w:after="0" w:line="240" w:lineRule="auto"/>
              <w:rPr>
                <w:sz w:val="24"/>
              </w:rPr>
            </w:pP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2 pts</w:t>
            </w:r>
          </w:p>
        </w:tc>
      </w:tr>
      <w:tr w:rsidR="004525DD" w:rsidRPr="00F04253">
        <w:tc>
          <w:tcPr>
            <w:tcW w:w="2178" w:type="dxa"/>
            <w:vMerge/>
            <w:shd w:val="clear" w:color="auto" w:fill="auto"/>
          </w:tcPr>
          <w:p w:rsidR="004525DD" w:rsidRPr="00F04253" w:rsidRDefault="004525DD" w:rsidP="00F04253">
            <w:pPr>
              <w:spacing w:after="0" w:line="240" w:lineRule="auto"/>
              <w:rPr>
                <w:sz w:val="24"/>
              </w:rPr>
            </w:pPr>
          </w:p>
        </w:tc>
        <w:tc>
          <w:tcPr>
            <w:tcW w:w="1867" w:type="dxa"/>
            <w:shd w:val="clear" w:color="auto" w:fill="auto"/>
          </w:tcPr>
          <w:p w:rsidR="004525DD" w:rsidRPr="00F04253" w:rsidRDefault="004525DD" w:rsidP="00F04253">
            <w:pPr>
              <w:spacing w:after="0" w:line="240" w:lineRule="auto"/>
              <w:rPr>
                <w:sz w:val="24"/>
              </w:rPr>
            </w:pP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7 pts</w:t>
            </w:r>
          </w:p>
        </w:tc>
        <w:tc>
          <w:tcPr>
            <w:tcW w:w="1868" w:type="dxa"/>
            <w:shd w:val="clear" w:color="auto" w:fill="auto"/>
          </w:tcPr>
          <w:p w:rsidR="004525DD" w:rsidRPr="00F04253" w:rsidRDefault="004525DD" w:rsidP="00F04253">
            <w:pPr>
              <w:spacing w:after="0" w:line="240" w:lineRule="auto"/>
              <w:rPr>
                <w:b/>
                <w:noProof/>
                <w:sz w:val="24"/>
              </w:rPr>
            </w:pPr>
            <w:r w:rsidRPr="00F04253">
              <w:rPr>
                <w:b/>
                <w:noProof/>
                <w:sz w:val="24"/>
              </w:rPr>
              <w:t>Indicator *(3.2)</w:t>
            </w: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5 pts</w:t>
            </w:r>
          </w:p>
        </w:tc>
        <w:tc>
          <w:tcPr>
            <w:tcW w:w="1867" w:type="dxa"/>
            <w:shd w:val="clear" w:color="auto" w:fill="auto"/>
          </w:tcPr>
          <w:p w:rsidR="004525DD" w:rsidRPr="00F04253" w:rsidRDefault="004525DD" w:rsidP="00F04253">
            <w:pPr>
              <w:spacing w:after="0" w:line="240" w:lineRule="auto"/>
              <w:rPr>
                <w:sz w:val="24"/>
              </w:rPr>
            </w:pP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3 pts</w:t>
            </w:r>
          </w:p>
        </w:tc>
        <w:tc>
          <w:tcPr>
            <w:tcW w:w="1868" w:type="dxa"/>
            <w:shd w:val="clear" w:color="auto" w:fill="auto"/>
          </w:tcPr>
          <w:p w:rsidR="004525DD" w:rsidRPr="00F04253" w:rsidRDefault="004525DD" w:rsidP="00F04253">
            <w:pPr>
              <w:spacing w:after="0" w:line="240" w:lineRule="auto"/>
              <w:rPr>
                <w:sz w:val="24"/>
              </w:rPr>
            </w:pPr>
          </w:p>
          <w:p w:rsidR="004525DD" w:rsidRPr="00F04253" w:rsidRDefault="004525DD" w:rsidP="00F04253">
            <w:pPr>
              <w:spacing w:after="0" w:line="240" w:lineRule="auto"/>
              <w:rPr>
                <w:sz w:val="24"/>
              </w:rPr>
            </w:pPr>
          </w:p>
          <w:p w:rsidR="004525DD" w:rsidRPr="00F04253" w:rsidRDefault="004525DD" w:rsidP="00F04253">
            <w:pPr>
              <w:spacing w:after="0" w:line="240" w:lineRule="auto"/>
              <w:jc w:val="right"/>
              <w:rPr>
                <w:sz w:val="24"/>
              </w:rPr>
            </w:pPr>
            <w:r w:rsidRPr="00F04253">
              <w:rPr>
                <w:color w:val="7F7F7F"/>
                <w:sz w:val="24"/>
              </w:rPr>
              <w:t>1 pt</w:t>
            </w:r>
          </w:p>
        </w:tc>
      </w:tr>
    </w:tbl>
    <w:p w:rsidR="00745CF6" w:rsidRPr="00256B17" w:rsidRDefault="00745CF6" w:rsidP="009D3FE4">
      <w:pPr>
        <w:spacing w:line="240" w:lineRule="auto"/>
        <w:ind w:left="720" w:hanging="720"/>
        <w:rPr>
          <w:sz w:val="24"/>
        </w:rPr>
      </w:pPr>
      <w:r w:rsidRPr="00256B17">
        <w:rPr>
          <w:sz w:val="24"/>
        </w:rPr>
        <w:t>*3.1</w:t>
      </w:r>
      <w:r w:rsidRPr="00256B17">
        <w:rPr>
          <w:sz w:val="24"/>
        </w:rPr>
        <w:tab/>
        <w:t>The teacher chooses teaching strategies, materials, and technology to meet the varied abilities and skill levels of students.</w:t>
      </w:r>
    </w:p>
    <w:p w:rsidR="00745CF6" w:rsidRPr="00256B17" w:rsidRDefault="00745CF6" w:rsidP="00745CF6">
      <w:pPr>
        <w:spacing w:line="240" w:lineRule="auto"/>
        <w:ind w:left="720" w:hanging="720"/>
        <w:rPr>
          <w:sz w:val="24"/>
        </w:rPr>
      </w:pPr>
      <w:r w:rsidRPr="00256B17">
        <w:rPr>
          <w:sz w:val="24"/>
        </w:rPr>
        <w:t>*3.2</w:t>
      </w:r>
      <w:r w:rsidRPr="00256B17">
        <w:rPr>
          <w:sz w:val="24"/>
        </w:rPr>
        <w:tab/>
        <w:t xml:space="preserve">The differentiation of instruction (individually, in small groups, and in large groups) is appropriate for the students’ abilities and needs.   </w:t>
      </w:r>
    </w:p>
    <w:p w:rsidR="00745CF6" w:rsidRPr="00256B17" w:rsidRDefault="00745CF6" w:rsidP="00745CF6">
      <w:pPr>
        <w:spacing w:line="240" w:lineRule="auto"/>
        <w:ind w:left="720" w:hanging="720"/>
        <w:rPr>
          <w:sz w:val="24"/>
        </w:rPr>
      </w:pPr>
      <w:r w:rsidRPr="00256B17">
        <w:rPr>
          <w:sz w:val="24"/>
        </w:rPr>
        <w:t xml:space="preserve">*3.3 </w:t>
      </w:r>
      <w:r w:rsidRPr="00256B17">
        <w:rPr>
          <w:sz w:val="24"/>
        </w:rPr>
        <w:tab/>
        <w:t>The teacher’s instruction actively engages students in the learning process.</w:t>
      </w:r>
    </w:p>
    <w:p w:rsidR="00745CF6" w:rsidRPr="00256B17" w:rsidRDefault="00745CF6" w:rsidP="00745CF6">
      <w:pPr>
        <w:spacing w:line="240" w:lineRule="auto"/>
        <w:ind w:left="720" w:hanging="720"/>
        <w:rPr>
          <w:sz w:val="24"/>
        </w:rPr>
      </w:pPr>
      <w:r w:rsidRPr="00256B17">
        <w:rPr>
          <w:sz w:val="24"/>
        </w:rPr>
        <w:t>Number of indicators x 8 = Total Possible Points, therefore 3 x 8 = 24 possible points for Criterion #3 (Instructional Delivery).</w:t>
      </w:r>
    </w:p>
    <w:p w:rsidR="00745CF6" w:rsidRPr="00256B17" w:rsidRDefault="00745CF6" w:rsidP="00745CF6">
      <w:pPr>
        <w:tabs>
          <w:tab w:val="left" w:pos="720"/>
        </w:tabs>
        <w:spacing w:line="240" w:lineRule="auto"/>
        <w:rPr>
          <w:sz w:val="24"/>
        </w:rPr>
      </w:pPr>
      <w:r w:rsidRPr="00256B17">
        <w:rPr>
          <w:sz w:val="24"/>
        </w:rPr>
        <w:t>In the example above, points are earned for each indicator as follows: 3.1 = 8 points, 3.2 = 5 points, 3.3 = 4 points.     Total points earned = 17 points</w:t>
      </w:r>
    </w:p>
    <w:p w:rsidR="00745CF6" w:rsidRPr="00256B17" w:rsidRDefault="00745CF6" w:rsidP="00745CF6">
      <w:pPr>
        <w:tabs>
          <w:tab w:val="left" w:pos="720"/>
        </w:tabs>
        <w:spacing w:after="0"/>
        <w:rPr>
          <w:sz w:val="24"/>
          <w:u w:val="single"/>
        </w:rPr>
      </w:pPr>
      <w:r w:rsidRPr="00256B17">
        <w:rPr>
          <w:sz w:val="24"/>
          <w:u w:val="single"/>
        </w:rPr>
        <w:t xml:space="preserve">17 earned points  </w:t>
      </w:r>
      <w:r w:rsidRPr="00256B17">
        <w:rPr>
          <w:sz w:val="24"/>
        </w:rPr>
        <w:t>= 70.83 of the possible points for this criterion</w:t>
      </w:r>
    </w:p>
    <w:p w:rsidR="00745CF6" w:rsidRPr="00256B17" w:rsidRDefault="00745CF6" w:rsidP="00745CF6">
      <w:pPr>
        <w:tabs>
          <w:tab w:val="left" w:pos="720"/>
        </w:tabs>
        <w:spacing w:after="0"/>
        <w:rPr>
          <w:sz w:val="24"/>
        </w:rPr>
      </w:pPr>
      <w:r w:rsidRPr="00256B17">
        <w:rPr>
          <w:sz w:val="24"/>
        </w:rPr>
        <w:t>24 possible points</w:t>
      </w:r>
    </w:p>
    <w:p w:rsidR="00A82442" w:rsidRDefault="00A82442">
      <w:pPr>
        <w:pStyle w:val="Body"/>
      </w:pPr>
    </w:p>
    <w:p w:rsidR="00A82442" w:rsidRDefault="00745CF6">
      <w:pPr>
        <w:pStyle w:val="Body"/>
      </w:pPr>
      <w:r w:rsidRPr="00256B17">
        <w:t xml:space="preserve">Criterion #3 = 20% therefore .20 x 70.83 = 14.17 </w:t>
      </w:r>
    </w:p>
    <w:p w:rsidR="00A82442" w:rsidRDefault="00A82442">
      <w:pPr>
        <w:pStyle w:val="Body"/>
      </w:pPr>
    </w:p>
    <w:p w:rsidR="00A82442" w:rsidRDefault="00745CF6">
      <w:pPr>
        <w:pStyle w:val="Body"/>
      </w:pPr>
      <w:r w:rsidRPr="00256B17">
        <w:t>This teacher has earned 14.17 points of a potential 100 APPR points.</w:t>
      </w:r>
    </w:p>
    <w:p w:rsidR="00D32310" w:rsidRPr="00745CF6" w:rsidRDefault="00D32310" w:rsidP="00D32310">
      <w:pPr>
        <w:pStyle w:val="ListParagraph"/>
        <w:ind w:left="0"/>
        <w:rPr>
          <w:sz w:val="24"/>
          <w:szCs w:val="24"/>
          <w:u w:val="single"/>
        </w:rPr>
      </w:pPr>
    </w:p>
    <w:p w:rsidR="008B5E82" w:rsidRPr="00745CF6" w:rsidRDefault="008B5E82" w:rsidP="00D32310">
      <w:pPr>
        <w:pStyle w:val="ListParagraph"/>
        <w:ind w:left="0"/>
        <w:rPr>
          <w:sz w:val="24"/>
          <w:szCs w:val="24"/>
          <w:u w:val="single"/>
        </w:rPr>
      </w:pPr>
      <w:r w:rsidRPr="00745CF6">
        <w:rPr>
          <w:sz w:val="24"/>
        </w:rPr>
        <w:t xml:space="preserve">The total points earned on the APPR is multiplied by either 60% or 80% depending on the amount the APPR is worth for specific teachers. </w:t>
      </w:r>
    </w:p>
    <w:p w:rsidR="00A82442" w:rsidRDefault="008B5E82">
      <w:pPr>
        <w:pStyle w:val="Body"/>
      </w:pPr>
      <w:r w:rsidRPr="00745CF6">
        <w:t>Example #1: if a teacher earned 90 points on their APPR, and their APPR is worth 80%, this teacher has earned 72 points towards their composite HEDI rating.</w:t>
      </w:r>
    </w:p>
    <w:p w:rsidR="00A82442" w:rsidRDefault="00A82442">
      <w:pPr>
        <w:pStyle w:val="Body"/>
      </w:pPr>
    </w:p>
    <w:p w:rsidR="00A82442" w:rsidRDefault="008B5E82">
      <w:pPr>
        <w:pStyle w:val="Body"/>
      </w:pPr>
      <w:r w:rsidRPr="00745CF6">
        <w:lastRenderedPageBreak/>
        <w:t>Example #2:  If a temporary or probationary teacher who is assigned to more than one school earns 80 points on one APPR, and 90 points on a second APPR, the teacher’s final/annual APPR score will be 85 points (both APPR’s added together and divided by 2) towards their composite HEDI score.</w:t>
      </w:r>
    </w:p>
    <w:p w:rsidR="00A82442" w:rsidRDefault="008B5E82">
      <w:pPr>
        <w:pStyle w:val="Body"/>
      </w:pPr>
      <w:r w:rsidRPr="00745CF6">
        <w:t>Please note:  An APPR score that ends with a decimal of 5 or greater must be rounded up.  Ex. 67.5 = 68, 54.2 = 54, 78.8 = 79, etc.</w:t>
      </w:r>
    </w:p>
    <w:p w:rsidR="00A82442" w:rsidRDefault="00A82442">
      <w:pPr>
        <w:pStyle w:val="Body"/>
      </w:pPr>
    </w:p>
    <w:tbl>
      <w:tblPr>
        <w:tblW w:w="9090" w:type="dxa"/>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240"/>
        <w:gridCol w:w="1462"/>
        <w:gridCol w:w="1463"/>
        <w:gridCol w:w="1462"/>
        <w:gridCol w:w="1463"/>
      </w:tblGrid>
      <w:tr w:rsidR="001F3FA5" w:rsidRPr="00F04253">
        <w:trPr>
          <w:cantSplit/>
          <w:trHeight w:val="560"/>
        </w:trPr>
        <w:tc>
          <w:tcPr>
            <w:tcW w:w="3240" w:type="dxa"/>
            <w:vMerge w:val="restart"/>
            <w:shd w:val="clear" w:color="auto" w:fill="auto"/>
            <w:tcMar>
              <w:top w:w="0" w:type="dxa"/>
              <w:left w:w="0" w:type="dxa"/>
              <w:bottom w:w="0" w:type="dxa"/>
              <w:right w:w="0" w:type="dxa"/>
            </w:tcMar>
            <w:vAlign w:val="center"/>
          </w:tcPr>
          <w:p w:rsidR="001F3FA5" w:rsidRPr="005F377F" w:rsidRDefault="00103E3B" w:rsidP="001F3FA5">
            <w:pPr>
              <w:pStyle w:val="BodyA"/>
              <w:spacing w:after="120" w:line="288" w:lineRule="auto"/>
              <w:jc w:val="center"/>
              <w:rPr>
                <w:rFonts w:ascii="Calibri" w:hAnsi="Calibri"/>
                <w:b/>
                <w:sz w:val="20"/>
                <w:rPrChange w:id="831" w:author="BTF Office" w:date="2012-05-29T16:16:00Z">
                  <w:rPr>
                    <w:rFonts w:ascii="Calibri" w:hAnsi="Calibri"/>
                    <w:b/>
                    <w:sz w:val="20"/>
                    <w:highlight w:val="yellow"/>
                  </w:rPr>
                </w:rPrChange>
              </w:rPr>
            </w:pPr>
            <w:r w:rsidRPr="00103E3B">
              <w:rPr>
                <w:rFonts w:ascii="Calibri" w:hAnsi="Calibri"/>
                <w:b/>
                <w:sz w:val="20"/>
                <w:rPrChange w:id="832" w:author="BTF Office" w:date="2012-05-29T16:16:00Z">
                  <w:rPr>
                    <w:rFonts w:ascii="Calibri" w:eastAsia="Calibri" w:hAnsi="Calibri"/>
                    <w:b/>
                    <w:color w:val="auto"/>
                    <w:sz w:val="20"/>
                    <w:szCs w:val="22"/>
                    <w:highlight w:val="yellow"/>
                  </w:rPr>
                </w:rPrChange>
              </w:rPr>
              <w:t>HEDI Scoring bands for 60% APPR</w:t>
            </w:r>
          </w:p>
        </w:tc>
        <w:tc>
          <w:tcPr>
            <w:tcW w:w="1462" w:type="dxa"/>
            <w:shd w:val="clear" w:color="auto" w:fill="auto"/>
            <w:tcMar>
              <w:top w:w="0" w:type="dxa"/>
              <w:left w:w="0" w:type="dxa"/>
              <w:bottom w:w="0" w:type="dxa"/>
              <w:right w:w="0" w:type="dxa"/>
            </w:tcMar>
            <w:vAlign w:val="center"/>
          </w:tcPr>
          <w:p w:rsidR="001F3FA5" w:rsidRPr="005F377F" w:rsidRDefault="00103E3B" w:rsidP="00782964">
            <w:pPr>
              <w:pStyle w:val="TableText"/>
              <w:jc w:val="center"/>
              <w:rPr>
                <w:rFonts w:ascii="Calibri" w:hAnsi="Calibri"/>
                <w:sz w:val="20"/>
                <w:rPrChange w:id="833" w:author="BTF Office" w:date="2012-05-29T16:16:00Z">
                  <w:rPr>
                    <w:rFonts w:ascii="Calibri" w:hAnsi="Calibri"/>
                    <w:sz w:val="20"/>
                    <w:highlight w:val="yellow"/>
                  </w:rPr>
                </w:rPrChange>
              </w:rPr>
            </w:pPr>
            <w:r w:rsidRPr="00103E3B">
              <w:rPr>
                <w:rFonts w:ascii="Calibri" w:hAnsi="Calibri"/>
                <w:sz w:val="20"/>
                <w:rPrChange w:id="834" w:author="BTF Office" w:date="2012-05-29T16:16:00Z">
                  <w:rPr>
                    <w:rFonts w:ascii="Calibri" w:eastAsia="Calibri" w:hAnsi="Calibri"/>
                    <w:color w:val="auto"/>
                    <w:sz w:val="20"/>
                    <w:szCs w:val="22"/>
                    <w:highlight w:val="yellow"/>
                  </w:rPr>
                </w:rPrChange>
              </w:rPr>
              <w:t>Highly Effective</w:t>
            </w:r>
          </w:p>
        </w:tc>
        <w:tc>
          <w:tcPr>
            <w:tcW w:w="1463" w:type="dxa"/>
            <w:shd w:val="clear" w:color="auto" w:fill="auto"/>
            <w:tcMar>
              <w:top w:w="0" w:type="dxa"/>
              <w:left w:w="0" w:type="dxa"/>
              <w:bottom w:w="0" w:type="dxa"/>
              <w:right w:w="0" w:type="dxa"/>
            </w:tcMar>
            <w:vAlign w:val="center"/>
          </w:tcPr>
          <w:p w:rsidR="001F3FA5" w:rsidRPr="005F377F" w:rsidRDefault="00103E3B" w:rsidP="00782964">
            <w:pPr>
              <w:pStyle w:val="TableText"/>
              <w:jc w:val="center"/>
              <w:rPr>
                <w:rFonts w:ascii="Calibri" w:hAnsi="Calibri"/>
                <w:sz w:val="20"/>
                <w:rPrChange w:id="835" w:author="BTF Office" w:date="2012-05-29T16:16:00Z">
                  <w:rPr>
                    <w:rFonts w:ascii="Calibri" w:hAnsi="Calibri"/>
                    <w:sz w:val="20"/>
                    <w:highlight w:val="yellow"/>
                  </w:rPr>
                </w:rPrChange>
              </w:rPr>
            </w:pPr>
            <w:r w:rsidRPr="00103E3B">
              <w:rPr>
                <w:rFonts w:ascii="Calibri" w:hAnsi="Calibri"/>
                <w:sz w:val="20"/>
                <w:rPrChange w:id="836" w:author="BTF Office" w:date="2012-05-29T16:16:00Z">
                  <w:rPr>
                    <w:rFonts w:ascii="Calibri" w:eastAsia="Calibri" w:hAnsi="Calibri"/>
                    <w:color w:val="auto"/>
                    <w:sz w:val="20"/>
                    <w:szCs w:val="22"/>
                    <w:highlight w:val="yellow"/>
                  </w:rPr>
                </w:rPrChange>
              </w:rPr>
              <w:t>Effective</w:t>
            </w:r>
          </w:p>
        </w:tc>
        <w:tc>
          <w:tcPr>
            <w:tcW w:w="1462" w:type="dxa"/>
            <w:shd w:val="clear" w:color="auto" w:fill="auto"/>
            <w:tcMar>
              <w:top w:w="0" w:type="dxa"/>
              <w:left w:w="0" w:type="dxa"/>
              <w:bottom w:w="0" w:type="dxa"/>
              <w:right w:w="0" w:type="dxa"/>
            </w:tcMar>
            <w:vAlign w:val="center"/>
          </w:tcPr>
          <w:p w:rsidR="001F3FA5" w:rsidRPr="005F377F" w:rsidRDefault="00103E3B" w:rsidP="00782964">
            <w:pPr>
              <w:pStyle w:val="TableText"/>
              <w:jc w:val="center"/>
              <w:rPr>
                <w:rFonts w:ascii="Calibri" w:hAnsi="Calibri"/>
                <w:sz w:val="20"/>
                <w:rPrChange w:id="837" w:author="BTF Office" w:date="2012-05-29T16:16:00Z">
                  <w:rPr>
                    <w:rFonts w:ascii="Calibri" w:hAnsi="Calibri"/>
                    <w:sz w:val="20"/>
                    <w:highlight w:val="yellow"/>
                  </w:rPr>
                </w:rPrChange>
              </w:rPr>
            </w:pPr>
            <w:r w:rsidRPr="00103E3B">
              <w:rPr>
                <w:rFonts w:ascii="Calibri" w:hAnsi="Calibri"/>
                <w:sz w:val="20"/>
                <w:rPrChange w:id="838" w:author="BTF Office" w:date="2012-05-29T16:16:00Z">
                  <w:rPr>
                    <w:rFonts w:ascii="Calibri" w:eastAsia="Calibri" w:hAnsi="Calibri"/>
                    <w:color w:val="auto"/>
                    <w:sz w:val="20"/>
                    <w:szCs w:val="22"/>
                    <w:highlight w:val="yellow"/>
                  </w:rPr>
                </w:rPrChange>
              </w:rPr>
              <w:t>Developing</w:t>
            </w:r>
          </w:p>
        </w:tc>
        <w:tc>
          <w:tcPr>
            <w:tcW w:w="1463" w:type="dxa"/>
            <w:shd w:val="clear" w:color="auto" w:fill="auto"/>
            <w:tcMar>
              <w:top w:w="0" w:type="dxa"/>
              <w:left w:w="0" w:type="dxa"/>
              <w:bottom w:w="0" w:type="dxa"/>
              <w:right w:w="0" w:type="dxa"/>
            </w:tcMar>
            <w:vAlign w:val="center"/>
          </w:tcPr>
          <w:p w:rsidR="001F3FA5" w:rsidRPr="005F377F" w:rsidRDefault="00103E3B" w:rsidP="00782964">
            <w:pPr>
              <w:pStyle w:val="TableText"/>
              <w:jc w:val="center"/>
              <w:rPr>
                <w:rFonts w:ascii="Calibri" w:hAnsi="Calibri"/>
                <w:sz w:val="20"/>
                <w:rPrChange w:id="839" w:author="BTF Office" w:date="2012-05-29T16:16:00Z">
                  <w:rPr>
                    <w:rFonts w:ascii="Calibri" w:hAnsi="Calibri"/>
                    <w:sz w:val="20"/>
                    <w:highlight w:val="yellow"/>
                  </w:rPr>
                </w:rPrChange>
              </w:rPr>
            </w:pPr>
            <w:r w:rsidRPr="00103E3B">
              <w:rPr>
                <w:rFonts w:ascii="Calibri" w:hAnsi="Calibri"/>
                <w:sz w:val="20"/>
                <w:rPrChange w:id="840" w:author="BTF Office" w:date="2012-05-29T16:16:00Z">
                  <w:rPr>
                    <w:rFonts w:ascii="Calibri" w:eastAsia="Calibri" w:hAnsi="Calibri"/>
                    <w:color w:val="auto"/>
                    <w:sz w:val="20"/>
                    <w:szCs w:val="22"/>
                    <w:highlight w:val="yellow"/>
                  </w:rPr>
                </w:rPrChange>
              </w:rPr>
              <w:t>Ineffective</w:t>
            </w:r>
          </w:p>
        </w:tc>
      </w:tr>
      <w:tr w:rsidR="001F3FA5" w:rsidRPr="00F04253">
        <w:trPr>
          <w:cantSplit/>
          <w:trHeight w:val="560"/>
        </w:trPr>
        <w:tc>
          <w:tcPr>
            <w:tcW w:w="3240" w:type="dxa"/>
            <w:vMerge/>
            <w:shd w:val="clear" w:color="auto" w:fill="auto"/>
            <w:tcMar>
              <w:top w:w="0" w:type="dxa"/>
              <w:left w:w="0" w:type="dxa"/>
              <w:bottom w:w="0" w:type="dxa"/>
              <w:right w:w="0" w:type="dxa"/>
            </w:tcMar>
            <w:vAlign w:val="center"/>
          </w:tcPr>
          <w:p w:rsidR="001F3FA5" w:rsidRPr="005F377F" w:rsidRDefault="001F3FA5" w:rsidP="006A3863">
            <w:pPr>
              <w:pStyle w:val="BodyA"/>
              <w:spacing w:after="120" w:line="288" w:lineRule="auto"/>
              <w:jc w:val="center"/>
              <w:rPr>
                <w:rFonts w:ascii="Calibri" w:hAnsi="Calibri"/>
                <w:sz w:val="20"/>
                <w:rPrChange w:id="841" w:author="BTF Office" w:date="2012-05-29T16:16:00Z">
                  <w:rPr>
                    <w:rFonts w:ascii="Calibri" w:hAnsi="Calibri"/>
                    <w:sz w:val="20"/>
                    <w:szCs w:val="22"/>
                    <w:highlight w:val="yellow"/>
                  </w:rPr>
                </w:rPrChange>
              </w:rPr>
            </w:pPr>
          </w:p>
        </w:tc>
        <w:tc>
          <w:tcPr>
            <w:tcW w:w="1462" w:type="dxa"/>
            <w:shd w:val="clear" w:color="auto" w:fill="auto"/>
            <w:tcMar>
              <w:top w:w="0" w:type="dxa"/>
              <w:left w:w="0" w:type="dxa"/>
              <w:bottom w:w="0" w:type="dxa"/>
              <w:right w:w="0" w:type="dxa"/>
            </w:tcMar>
            <w:vAlign w:val="center"/>
          </w:tcPr>
          <w:p w:rsidR="001F3FA5" w:rsidRPr="005F377F" w:rsidRDefault="00103E3B" w:rsidP="00782964">
            <w:pPr>
              <w:pStyle w:val="TableText"/>
              <w:spacing w:after="200"/>
              <w:jc w:val="center"/>
              <w:rPr>
                <w:rFonts w:ascii="Calibri" w:hAnsi="Calibri"/>
                <w:sz w:val="20"/>
                <w:rPrChange w:id="842" w:author="BTF Office" w:date="2012-05-29T16:16:00Z">
                  <w:rPr>
                    <w:rFonts w:ascii="Calibri" w:hAnsi="Calibri"/>
                    <w:sz w:val="20"/>
                    <w:szCs w:val="22"/>
                    <w:highlight w:val="yellow"/>
                  </w:rPr>
                </w:rPrChange>
              </w:rPr>
            </w:pPr>
            <w:r w:rsidRPr="00103E3B">
              <w:rPr>
                <w:rFonts w:ascii="Calibri" w:hAnsi="Calibri"/>
                <w:sz w:val="20"/>
                <w:rPrChange w:id="843" w:author="BTF Office" w:date="2012-05-29T16:16:00Z">
                  <w:rPr>
                    <w:rFonts w:ascii="Calibri" w:eastAsia="Calibri" w:hAnsi="Calibri"/>
                    <w:color w:val="auto"/>
                    <w:sz w:val="20"/>
                    <w:szCs w:val="22"/>
                    <w:highlight w:val="yellow"/>
                  </w:rPr>
                </w:rPrChange>
              </w:rPr>
              <w:t>53-60 Points</w:t>
            </w:r>
          </w:p>
        </w:tc>
        <w:tc>
          <w:tcPr>
            <w:tcW w:w="1463" w:type="dxa"/>
            <w:shd w:val="clear" w:color="auto" w:fill="auto"/>
            <w:tcMar>
              <w:top w:w="0" w:type="dxa"/>
              <w:left w:w="0" w:type="dxa"/>
              <w:bottom w:w="0" w:type="dxa"/>
              <w:right w:w="0" w:type="dxa"/>
            </w:tcMar>
            <w:vAlign w:val="center"/>
          </w:tcPr>
          <w:p w:rsidR="001F3FA5" w:rsidRPr="005F377F" w:rsidRDefault="00103E3B" w:rsidP="00782964">
            <w:pPr>
              <w:pStyle w:val="TableText"/>
              <w:spacing w:after="200"/>
              <w:jc w:val="center"/>
              <w:rPr>
                <w:rFonts w:ascii="Calibri" w:hAnsi="Calibri"/>
                <w:sz w:val="20"/>
                <w:rPrChange w:id="844" w:author="BTF Office" w:date="2012-05-29T16:16:00Z">
                  <w:rPr>
                    <w:rFonts w:ascii="Calibri" w:hAnsi="Calibri"/>
                    <w:sz w:val="20"/>
                    <w:szCs w:val="22"/>
                    <w:highlight w:val="yellow"/>
                  </w:rPr>
                </w:rPrChange>
              </w:rPr>
            </w:pPr>
            <w:r w:rsidRPr="00103E3B">
              <w:rPr>
                <w:rFonts w:ascii="Calibri" w:hAnsi="Calibri"/>
                <w:sz w:val="20"/>
                <w:rPrChange w:id="845" w:author="BTF Office" w:date="2012-05-29T16:16:00Z">
                  <w:rPr>
                    <w:rFonts w:ascii="Calibri" w:eastAsia="Calibri" w:hAnsi="Calibri"/>
                    <w:color w:val="auto"/>
                    <w:sz w:val="20"/>
                    <w:szCs w:val="22"/>
                    <w:highlight w:val="yellow"/>
                  </w:rPr>
                </w:rPrChange>
              </w:rPr>
              <w:t>40-52 Points</w:t>
            </w:r>
          </w:p>
        </w:tc>
        <w:tc>
          <w:tcPr>
            <w:tcW w:w="1462" w:type="dxa"/>
            <w:shd w:val="clear" w:color="auto" w:fill="auto"/>
            <w:tcMar>
              <w:top w:w="0" w:type="dxa"/>
              <w:left w:w="0" w:type="dxa"/>
              <w:bottom w:w="0" w:type="dxa"/>
              <w:right w:w="0" w:type="dxa"/>
            </w:tcMar>
            <w:vAlign w:val="center"/>
          </w:tcPr>
          <w:p w:rsidR="001F3FA5" w:rsidRPr="005F377F" w:rsidRDefault="00103E3B" w:rsidP="00782964">
            <w:pPr>
              <w:pStyle w:val="TableText"/>
              <w:spacing w:after="200"/>
              <w:jc w:val="center"/>
              <w:rPr>
                <w:rFonts w:ascii="Calibri" w:hAnsi="Calibri"/>
                <w:sz w:val="20"/>
                <w:rPrChange w:id="846" w:author="BTF Office" w:date="2012-05-29T16:16:00Z">
                  <w:rPr>
                    <w:rFonts w:ascii="Calibri" w:hAnsi="Calibri"/>
                    <w:sz w:val="20"/>
                    <w:szCs w:val="22"/>
                    <w:highlight w:val="yellow"/>
                  </w:rPr>
                </w:rPrChange>
              </w:rPr>
            </w:pPr>
            <w:r w:rsidRPr="00103E3B">
              <w:rPr>
                <w:rFonts w:ascii="Calibri" w:hAnsi="Calibri"/>
                <w:sz w:val="20"/>
                <w:rPrChange w:id="847" w:author="BTF Office" w:date="2012-05-29T16:16:00Z">
                  <w:rPr>
                    <w:rFonts w:ascii="Calibri" w:eastAsia="Calibri" w:hAnsi="Calibri"/>
                    <w:color w:val="auto"/>
                    <w:sz w:val="20"/>
                    <w:szCs w:val="22"/>
                    <w:highlight w:val="yellow"/>
                  </w:rPr>
                </w:rPrChange>
              </w:rPr>
              <w:t>32-39 Points</w:t>
            </w:r>
          </w:p>
        </w:tc>
        <w:tc>
          <w:tcPr>
            <w:tcW w:w="1463" w:type="dxa"/>
            <w:shd w:val="clear" w:color="auto" w:fill="auto"/>
            <w:tcMar>
              <w:top w:w="0" w:type="dxa"/>
              <w:left w:w="0" w:type="dxa"/>
              <w:bottom w:w="0" w:type="dxa"/>
              <w:right w:w="0" w:type="dxa"/>
            </w:tcMar>
            <w:vAlign w:val="center"/>
          </w:tcPr>
          <w:p w:rsidR="001F3FA5" w:rsidRPr="005F377F" w:rsidRDefault="00103E3B" w:rsidP="00782964">
            <w:pPr>
              <w:pStyle w:val="TableText"/>
              <w:spacing w:after="200"/>
              <w:jc w:val="center"/>
              <w:rPr>
                <w:rFonts w:ascii="Calibri" w:hAnsi="Calibri"/>
                <w:sz w:val="20"/>
                <w:rPrChange w:id="848" w:author="BTF Office" w:date="2012-05-29T16:16:00Z">
                  <w:rPr>
                    <w:rFonts w:ascii="Calibri" w:hAnsi="Calibri"/>
                    <w:sz w:val="20"/>
                    <w:szCs w:val="22"/>
                    <w:highlight w:val="yellow"/>
                  </w:rPr>
                </w:rPrChange>
              </w:rPr>
            </w:pPr>
            <w:r w:rsidRPr="00103E3B">
              <w:rPr>
                <w:rFonts w:ascii="Calibri" w:hAnsi="Calibri"/>
                <w:sz w:val="20"/>
                <w:rPrChange w:id="849" w:author="BTF Office" w:date="2012-05-29T16:16:00Z">
                  <w:rPr>
                    <w:rFonts w:ascii="Calibri" w:eastAsia="Calibri" w:hAnsi="Calibri"/>
                    <w:color w:val="auto"/>
                    <w:sz w:val="20"/>
                    <w:szCs w:val="22"/>
                    <w:highlight w:val="yellow"/>
                  </w:rPr>
                </w:rPrChange>
              </w:rPr>
              <w:t>0-31 Points</w:t>
            </w:r>
          </w:p>
        </w:tc>
      </w:tr>
    </w:tbl>
    <w:p w:rsidR="00A82442" w:rsidRDefault="00A82442">
      <w:pPr>
        <w:pStyle w:val="Body"/>
        <w:rPr>
          <w:highlight w:val="yellow"/>
        </w:rPr>
      </w:pPr>
    </w:p>
    <w:tbl>
      <w:tblPr>
        <w:tblW w:w="9090" w:type="dxa"/>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240"/>
        <w:gridCol w:w="1462"/>
        <w:gridCol w:w="1463"/>
        <w:gridCol w:w="1462"/>
        <w:gridCol w:w="1463"/>
      </w:tblGrid>
      <w:tr w:rsidR="0033524F" w:rsidRPr="005F377F">
        <w:trPr>
          <w:cantSplit/>
          <w:trHeight w:val="560"/>
        </w:trPr>
        <w:tc>
          <w:tcPr>
            <w:tcW w:w="3240" w:type="dxa"/>
            <w:vMerge w:val="restart"/>
            <w:shd w:val="clear" w:color="auto" w:fill="auto"/>
            <w:tcMar>
              <w:top w:w="0" w:type="dxa"/>
              <w:left w:w="0" w:type="dxa"/>
              <w:bottom w:w="0" w:type="dxa"/>
              <w:right w:w="0" w:type="dxa"/>
            </w:tcMar>
            <w:vAlign w:val="center"/>
          </w:tcPr>
          <w:p w:rsidR="0033524F" w:rsidRPr="005F377F" w:rsidRDefault="00103E3B" w:rsidP="001F3FA5">
            <w:pPr>
              <w:pStyle w:val="BodyA"/>
              <w:spacing w:after="120" w:line="288" w:lineRule="auto"/>
              <w:jc w:val="center"/>
              <w:rPr>
                <w:rFonts w:ascii="Calibri" w:hAnsi="Calibri"/>
                <w:b/>
                <w:sz w:val="20"/>
                <w:rPrChange w:id="850" w:author="BTF Office" w:date="2012-05-29T16:16:00Z">
                  <w:rPr>
                    <w:rFonts w:ascii="Calibri" w:hAnsi="Calibri"/>
                    <w:b/>
                    <w:sz w:val="20"/>
                    <w:szCs w:val="22"/>
                    <w:highlight w:val="yellow"/>
                  </w:rPr>
                </w:rPrChange>
              </w:rPr>
            </w:pPr>
            <w:r w:rsidRPr="00103E3B">
              <w:rPr>
                <w:rFonts w:ascii="Calibri" w:hAnsi="Calibri"/>
                <w:b/>
                <w:sz w:val="20"/>
                <w:rPrChange w:id="851" w:author="BTF Office" w:date="2012-05-29T16:16:00Z">
                  <w:rPr>
                    <w:rFonts w:ascii="Calibri" w:eastAsia="Calibri" w:hAnsi="Calibri"/>
                    <w:b/>
                    <w:color w:val="auto"/>
                    <w:sz w:val="20"/>
                    <w:szCs w:val="22"/>
                    <w:highlight w:val="yellow"/>
                  </w:rPr>
                </w:rPrChange>
              </w:rPr>
              <w:t>HEDI Scoring bands for 80% APPR</w:t>
            </w:r>
          </w:p>
        </w:tc>
        <w:tc>
          <w:tcPr>
            <w:tcW w:w="1462"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52" w:author="BTF Office" w:date="2012-05-29T16:16:00Z">
                  <w:rPr>
                    <w:rFonts w:ascii="Calibri" w:hAnsi="Calibri"/>
                    <w:sz w:val="20"/>
                    <w:szCs w:val="22"/>
                    <w:highlight w:val="yellow"/>
                  </w:rPr>
                </w:rPrChange>
              </w:rPr>
            </w:pPr>
            <w:r w:rsidRPr="00103E3B">
              <w:rPr>
                <w:rFonts w:ascii="Calibri" w:hAnsi="Calibri"/>
                <w:sz w:val="20"/>
                <w:rPrChange w:id="853" w:author="BTF Office" w:date="2012-05-29T16:16:00Z">
                  <w:rPr>
                    <w:rFonts w:ascii="Calibri" w:eastAsia="Calibri" w:hAnsi="Calibri"/>
                    <w:color w:val="auto"/>
                    <w:sz w:val="20"/>
                    <w:szCs w:val="22"/>
                    <w:highlight w:val="yellow"/>
                  </w:rPr>
                </w:rPrChange>
              </w:rPr>
              <w:t>Highly Effective</w:t>
            </w:r>
          </w:p>
        </w:tc>
        <w:tc>
          <w:tcPr>
            <w:tcW w:w="1463"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54" w:author="BTF Office" w:date="2012-05-29T16:16:00Z">
                  <w:rPr>
                    <w:rFonts w:ascii="Calibri" w:hAnsi="Calibri"/>
                    <w:sz w:val="20"/>
                    <w:szCs w:val="22"/>
                    <w:highlight w:val="yellow"/>
                  </w:rPr>
                </w:rPrChange>
              </w:rPr>
            </w:pPr>
            <w:r w:rsidRPr="00103E3B">
              <w:rPr>
                <w:rFonts w:ascii="Calibri" w:hAnsi="Calibri"/>
                <w:sz w:val="20"/>
                <w:rPrChange w:id="855" w:author="BTF Office" w:date="2012-05-29T16:16:00Z">
                  <w:rPr>
                    <w:rFonts w:ascii="Calibri" w:eastAsia="Calibri" w:hAnsi="Calibri"/>
                    <w:color w:val="auto"/>
                    <w:sz w:val="20"/>
                    <w:szCs w:val="22"/>
                    <w:highlight w:val="yellow"/>
                  </w:rPr>
                </w:rPrChange>
              </w:rPr>
              <w:t>Effective</w:t>
            </w:r>
          </w:p>
        </w:tc>
        <w:tc>
          <w:tcPr>
            <w:tcW w:w="1462"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56" w:author="BTF Office" w:date="2012-05-29T16:16:00Z">
                  <w:rPr>
                    <w:rFonts w:ascii="Calibri" w:hAnsi="Calibri"/>
                    <w:sz w:val="20"/>
                    <w:szCs w:val="22"/>
                    <w:highlight w:val="yellow"/>
                  </w:rPr>
                </w:rPrChange>
              </w:rPr>
            </w:pPr>
            <w:r w:rsidRPr="00103E3B">
              <w:rPr>
                <w:rFonts w:ascii="Calibri" w:hAnsi="Calibri"/>
                <w:sz w:val="20"/>
                <w:rPrChange w:id="857" w:author="BTF Office" w:date="2012-05-29T16:16:00Z">
                  <w:rPr>
                    <w:rFonts w:ascii="Calibri" w:eastAsia="Calibri" w:hAnsi="Calibri"/>
                    <w:color w:val="auto"/>
                    <w:sz w:val="20"/>
                    <w:szCs w:val="22"/>
                    <w:highlight w:val="yellow"/>
                  </w:rPr>
                </w:rPrChange>
              </w:rPr>
              <w:t>Developing</w:t>
            </w:r>
          </w:p>
        </w:tc>
        <w:tc>
          <w:tcPr>
            <w:tcW w:w="1463"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58" w:author="BTF Office" w:date="2012-05-29T16:16:00Z">
                  <w:rPr>
                    <w:rFonts w:ascii="Calibri" w:hAnsi="Calibri"/>
                    <w:sz w:val="20"/>
                    <w:szCs w:val="22"/>
                    <w:highlight w:val="yellow"/>
                  </w:rPr>
                </w:rPrChange>
              </w:rPr>
            </w:pPr>
            <w:r w:rsidRPr="00103E3B">
              <w:rPr>
                <w:rFonts w:ascii="Calibri" w:hAnsi="Calibri"/>
                <w:sz w:val="20"/>
                <w:rPrChange w:id="859" w:author="BTF Office" w:date="2012-05-29T16:16:00Z">
                  <w:rPr>
                    <w:rFonts w:ascii="Calibri" w:eastAsia="Calibri" w:hAnsi="Calibri"/>
                    <w:color w:val="auto"/>
                    <w:sz w:val="20"/>
                    <w:szCs w:val="22"/>
                    <w:highlight w:val="yellow"/>
                  </w:rPr>
                </w:rPrChange>
              </w:rPr>
              <w:t>Ineffective</w:t>
            </w:r>
          </w:p>
        </w:tc>
      </w:tr>
      <w:tr w:rsidR="0033524F" w:rsidRPr="00F04253">
        <w:trPr>
          <w:cantSplit/>
          <w:trHeight w:val="560"/>
        </w:trPr>
        <w:tc>
          <w:tcPr>
            <w:tcW w:w="3240" w:type="dxa"/>
            <w:vMerge/>
            <w:shd w:val="clear" w:color="auto" w:fill="auto"/>
            <w:tcMar>
              <w:top w:w="0" w:type="dxa"/>
              <w:left w:w="0" w:type="dxa"/>
              <w:bottom w:w="0" w:type="dxa"/>
              <w:right w:w="0" w:type="dxa"/>
            </w:tcMar>
            <w:vAlign w:val="center"/>
          </w:tcPr>
          <w:p w:rsidR="0033524F" w:rsidRPr="005F377F" w:rsidRDefault="0033524F" w:rsidP="006A3863">
            <w:pPr>
              <w:pStyle w:val="BodyA"/>
              <w:spacing w:after="120" w:line="288" w:lineRule="auto"/>
              <w:jc w:val="center"/>
              <w:rPr>
                <w:rFonts w:ascii="Calibri" w:hAnsi="Calibri"/>
                <w:sz w:val="20"/>
                <w:rPrChange w:id="860" w:author="BTF Office" w:date="2012-05-29T16:16:00Z">
                  <w:rPr>
                    <w:rFonts w:ascii="Calibri" w:hAnsi="Calibri"/>
                    <w:sz w:val="20"/>
                    <w:szCs w:val="22"/>
                    <w:highlight w:val="yellow"/>
                  </w:rPr>
                </w:rPrChange>
              </w:rPr>
            </w:pPr>
          </w:p>
        </w:tc>
        <w:tc>
          <w:tcPr>
            <w:tcW w:w="1462"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61" w:author="BTF Office" w:date="2012-05-29T16:16:00Z">
                  <w:rPr>
                    <w:rFonts w:ascii="Calibri" w:hAnsi="Calibri"/>
                    <w:sz w:val="20"/>
                    <w:szCs w:val="22"/>
                    <w:highlight w:val="yellow"/>
                  </w:rPr>
                </w:rPrChange>
              </w:rPr>
            </w:pPr>
            <w:r w:rsidRPr="00103E3B">
              <w:rPr>
                <w:rFonts w:ascii="Calibri" w:hAnsi="Calibri"/>
                <w:sz w:val="20"/>
                <w:rPrChange w:id="862" w:author="BTF Office" w:date="2012-05-29T16:16:00Z">
                  <w:rPr>
                    <w:rFonts w:ascii="Calibri" w:eastAsia="Calibri" w:hAnsi="Calibri"/>
                    <w:color w:val="auto"/>
                    <w:sz w:val="20"/>
                    <w:szCs w:val="22"/>
                    <w:highlight w:val="yellow"/>
                  </w:rPr>
                </w:rPrChange>
              </w:rPr>
              <w:t>73-80 Points</w:t>
            </w:r>
          </w:p>
        </w:tc>
        <w:tc>
          <w:tcPr>
            <w:tcW w:w="1463"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63" w:author="BTF Office" w:date="2012-05-29T16:16:00Z">
                  <w:rPr>
                    <w:rFonts w:ascii="Calibri" w:hAnsi="Calibri"/>
                    <w:sz w:val="20"/>
                    <w:szCs w:val="22"/>
                    <w:highlight w:val="yellow"/>
                  </w:rPr>
                </w:rPrChange>
              </w:rPr>
            </w:pPr>
            <w:r w:rsidRPr="00103E3B">
              <w:rPr>
                <w:rFonts w:ascii="Calibri" w:hAnsi="Calibri"/>
                <w:sz w:val="20"/>
                <w:rPrChange w:id="864" w:author="BTF Office" w:date="2012-05-29T16:16:00Z">
                  <w:rPr>
                    <w:rFonts w:ascii="Calibri" w:eastAsia="Calibri" w:hAnsi="Calibri"/>
                    <w:color w:val="auto"/>
                    <w:sz w:val="20"/>
                    <w:szCs w:val="22"/>
                    <w:highlight w:val="yellow"/>
                  </w:rPr>
                </w:rPrChange>
              </w:rPr>
              <w:t>60-72 Points</w:t>
            </w:r>
          </w:p>
        </w:tc>
        <w:tc>
          <w:tcPr>
            <w:tcW w:w="1462" w:type="dxa"/>
            <w:shd w:val="clear" w:color="auto" w:fill="auto"/>
            <w:tcMar>
              <w:top w:w="0" w:type="dxa"/>
              <w:left w:w="0" w:type="dxa"/>
              <w:bottom w:w="0" w:type="dxa"/>
              <w:right w:w="0" w:type="dxa"/>
            </w:tcMar>
            <w:vAlign w:val="center"/>
          </w:tcPr>
          <w:p w:rsidR="0033524F" w:rsidRPr="005F377F" w:rsidRDefault="00103E3B" w:rsidP="00782964">
            <w:pPr>
              <w:pStyle w:val="TableText"/>
              <w:spacing w:after="200"/>
              <w:jc w:val="center"/>
              <w:rPr>
                <w:rFonts w:ascii="Calibri" w:hAnsi="Calibri"/>
                <w:sz w:val="20"/>
                <w:rPrChange w:id="865" w:author="BTF Office" w:date="2012-05-29T16:16:00Z">
                  <w:rPr>
                    <w:rFonts w:ascii="Calibri" w:hAnsi="Calibri"/>
                    <w:sz w:val="20"/>
                    <w:szCs w:val="22"/>
                    <w:highlight w:val="yellow"/>
                  </w:rPr>
                </w:rPrChange>
              </w:rPr>
            </w:pPr>
            <w:r w:rsidRPr="00103E3B">
              <w:rPr>
                <w:rFonts w:ascii="Calibri" w:hAnsi="Calibri"/>
                <w:sz w:val="20"/>
                <w:rPrChange w:id="866" w:author="BTF Office" w:date="2012-05-29T16:16:00Z">
                  <w:rPr>
                    <w:rFonts w:ascii="Calibri" w:eastAsia="Calibri" w:hAnsi="Calibri"/>
                    <w:color w:val="auto"/>
                    <w:sz w:val="20"/>
                    <w:szCs w:val="22"/>
                    <w:highlight w:val="yellow"/>
                  </w:rPr>
                </w:rPrChange>
              </w:rPr>
              <w:t>52-59 Points</w:t>
            </w:r>
          </w:p>
        </w:tc>
        <w:tc>
          <w:tcPr>
            <w:tcW w:w="1463" w:type="dxa"/>
            <w:shd w:val="clear" w:color="auto" w:fill="auto"/>
            <w:tcMar>
              <w:top w:w="0" w:type="dxa"/>
              <w:left w:w="0" w:type="dxa"/>
              <w:bottom w:w="0" w:type="dxa"/>
              <w:right w:w="0" w:type="dxa"/>
            </w:tcMar>
            <w:vAlign w:val="center"/>
          </w:tcPr>
          <w:p w:rsidR="0033524F" w:rsidRPr="00F04253" w:rsidRDefault="00103E3B" w:rsidP="0033524F">
            <w:pPr>
              <w:pStyle w:val="TableText"/>
              <w:jc w:val="center"/>
              <w:rPr>
                <w:rFonts w:ascii="Calibri" w:hAnsi="Calibri"/>
                <w:sz w:val="20"/>
              </w:rPr>
            </w:pPr>
            <w:r w:rsidRPr="00103E3B">
              <w:rPr>
                <w:rFonts w:ascii="Calibri" w:hAnsi="Calibri"/>
                <w:sz w:val="20"/>
                <w:rPrChange w:id="867" w:author="BTF Office" w:date="2012-05-29T16:16:00Z">
                  <w:rPr>
                    <w:rFonts w:ascii="Calibri" w:eastAsia="Calibri" w:hAnsi="Calibri"/>
                    <w:color w:val="auto"/>
                    <w:sz w:val="20"/>
                    <w:szCs w:val="22"/>
                    <w:highlight w:val="yellow"/>
                  </w:rPr>
                </w:rPrChange>
              </w:rPr>
              <w:t>0-51 Points</w:t>
            </w:r>
          </w:p>
        </w:tc>
      </w:tr>
    </w:tbl>
    <w:p w:rsidR="0033524F" w:rsidRDefault="0033524F" w:rsidP="0043021B">
      <w:pPr>
        <w:pStyle w:val="ListParagraph"/>
        <w:ind w:left="0"/>
        <w:rPr>
          <w:b/>
          <w:sz w:val="24"/>
          <w:u w:val="single"/>
        </w:rPr>
      </w:pPr>
    </w:p>
    <w:p w:rsidR="0033524F" w:rsidDel="00871C23" w:rsidRDefault="0033524F" w:rsidP="0043021B">
      <w:pPr>
        <w:pStyle w:val="ListParagraph"/>
        <w:ind w:left="0"/>
        <w:rPr>
          <w:del w:id="868" w:author="Debra Sykes" w:date="2012-05-29T14:29:00Z"/>
          <w:b/>
          <w:sz w:val="24"/>
          <w:u w:val="single"/>
        </w:rPr>
      </w:pPr>
    </w:p>
    <w:p w:rsidR="0043021B" w:rsidRPr="0043021B" w:rsidRDefault="0043021B" w:rsidP="0043021B">
      <w:pPr>
        <w:pStyle w:val="ListParagraph"/>
        <w:ind w:left="0"/>
        <w:rPr>
          <w:b/>
          <w:sz w:val="24"/>
          <w:u w:val="single"/>
        </w:rPr>
      </w:pPr>
      <w:r w:rsidRPr="0043021B">
        <w:rPr>
          <w:b/>
          <w:sz w:val="24"/>
          <w:u w:val="single"/>
        </w:rPr>
        <w:t>Final HEDI Composite Ratings</w:t>
      </w:r>
    </w:p>
    <w:p w:rsidR="008B5E82" w:rsidRPr="0043021B" w:rsidRDefault="008B5E82" w:rsidP="0043021B">
      <w:pPr>
        <w:pStyle w:val="ListParagraph"/>
        <w:ind w:left="0"/>
        <w:rPr>
          <w:b/>
          <w:sz w:val="24"/>
          <w:szCs w:val="24"/>
          <w:u w:val="single"/>
        </w:rPr>
      </w:pPr>
      <w:r w:rsidRPr="008B5E82">
        <w:rPr>
          <w:sz w:val="24"/>
          <w:szCs w:val="24"/>
        </w:rPr>
        <w:t xml:space="preserve">The parties agree that all classroom teachers subject to this agreement shall receive an APPR rating and final composite rating of “highly effective,” “effective,” “developing,” or “ineffective.” </w:t>
      </w:r>
    </w:p>
    <w:tbl>
      <w:tblPr>
        <w:tblW w:w="0" w:type="auto"/>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610"/>
        <w:gridCol w:w="1327"/>
        <w:gridCol w:w="1328"/>
        <w:gridCol w:w="1327"/>
        <w:gridCol w:w="1328"/>
      </w:tblGrid>
      <w:tr w:rsidR="008B5E82" w:rsidRPr="00F04253">
        <w:trPr>
          <w:cantSplit/>
          <w:trHeight w:val="367"/>
        </w:trPr>
        <w:tc>
          <w:tcPr>
            <w:tcW w:w="2610" w:type="dxa"/>
            <w:vMerge w:val="restart"/>
            <w:shd w:val="clear" w:color="auto" w:fill="auto"/>
            <w:tcMar>
              <w:top w:w="0" w:type="dxa"/>
              <w:left w:w="0" w:type="dxa"/>
              <w:bottom w:w="0" w:type="dxa"/>
              <w:right w:w="0" w:type="dxa"/>
            </w:tcMar>
            <w:vAlign w:val="center"/>
          </w:tcPr>
          <w:p w:rsidR="008B5E82" w:rsidRPr="00F04253" w:rsidRDefault="008B5E82" w:rsidP="00520608">
            <w:pPr>
              <w:pStyle w:val="BodyA"/>
              <w:spacing w:after="120" w:line="288" w:lineRule="auto"/>
              <w:jc w:val="center"/>
              <w:rPr>
                <w:rFonts w:ascii="Calibri" w:hAnsi="Calibri"/>
                <w:b/>
                <w:sz w:val="20"/>
              </w:rPr>
            </w:pPr>
            <w:r w:rsidRPr="00F04253">
              <w:rPr>
                <w:rFonts w:ascii="Calibri" w:hAnsi="Calibri"/>
                <w:b/>
                <w:sz w:val="20"/>
              </w:rPr>
              <w:t>Final HEDI Composite Ratings</w:t>
            </w:r>
          </w:p>
        </w:tc>
        <w:tc>
          <w:tcPr>
            <w:tcW w:w="1327"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Highly Effective</w:t>
            </w:r>
          </w:p>
        </w:tc>
        <w:tc>
          <w:tcPr>
            <w:tcW w:w="1328"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Effective</w:t>
            </w:r>
          </w:p>
        </w:tc>
        <w:tc>
          <w:tcPr>
            <w:tcW w:w="1327"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Developing</w:t>
            </w:r>
          </w:p>
        </w:tc>
        <w:tc>
          <w:tcPr>
            <w:tcW w:w="1328"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Ineffective</w:t>
            </w:r>
          </w:p>
        </w:tc>
      </w:tr>
      <w:tr w:rsidR="008B5E82" w:rsidRPr="00F04253">
        <w:trPr>
          <w:cantSplit/>
          <w:trHeight w:val="349"/>
        </w:trPr>
        <w:tc>
          <w:tcPr>
            <w:tcW w:w="2610" w:type="dxa"/>
            <w:vMerge/>
            <w:shd w:val="clear" w:color="auto" w:fill="auto"/>
            <w:tcMar>
              <w:top w:w="0" w:type="dxa"/>
              <w:left w:w="0" w:type="dxa"/>
              <w:bottom w:w="0" w:type="dxa"/>
              <w:right w:w="0" w:type="dxa"/>
            </w:tcMar>
            <w:vAlign w:val="center"/>
          </w:tcPr>
          <w:p w:rsidR="008B5E82" w:rsidRPr="00F04253" w:rsidRDefault="008B5E82" w:rsidP="00DA3CF7">
            <w:pPr>
              <w:pStyle w:val="BodyA"/>
              <w:spacing w:after="120" w:line="288" w:lineRule="auto"/>
              <w:jc w:val="center"/>
              <w:rPr>
                <w:rFonts w:ascii="Calibri" w:hAnsi="Calibri"/>
                <w:sz w:val="20"/>
              </w:rPr>
            </w:pPr>
          </w:p>
        </w:tc>
        <w:tc>
          <w:tcPr>
            <w:tcW w:w="1327"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91-100 Points</w:t>
            </w:r>
          </w:p>
        </w:tc>
        <w:tc>
          <w:tcPr>
            <w:tcW w:w="1328"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75-90 Points</w:t>
            </w:r>
          </w:p>
        </w:tc>
        <w:tc>
          <w:tcPr>
            <w:tcW w:w="1327"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65-74 Points</w:t>
            </w:r>
          </w:p>
        </w:tc>
        <w:tc>
          <w:tcPr>
            <w:tcW w:w="1328" w:type="dxa"/>
            <w:shd w:val="clear" w:color="auto" w:fill="auto"/>
            <w:tcMar>
              <w:top w:w="0" w:type="dxa"/>
              <w:left w:w="0" w:type="dxa"/>
              <w:bottom w:w="0" w:type="dxa"/>
              <w:right w:w="0" w:type="dxa"/>
            </w:tcMar>
            <w:vAlign w:val="center"/>
          </w:tcPr>
          <w:p w:rsidR="008B5E82" w:rsidRPr="00F04253" w:rsidRDefault="008B5E82" w:rsidP="009C6628">
            <w:pPr>
              <w:pStyle w:val="TableText"/>
              <w:jc w:val="center"/>
              <w:rPr>
                <w:rFonts w:ascii="Calibri" w:hAnsi="Calibri"/>
                <w:sz w:val="20"/>
              </w:rPr>
            </w:pPr>
            <w:r w:rsidRPr="00F04253">
              <w:rPr>
                <w:rFonts w:ascii="Calibri" w:hAnsi="Calibri"/>
                <w:sz w:val="20"/>
              </w:rPr>
              <w:t>0-64 Points</w:t>
            </w:r>
          </w:p>
        </w:tc>
      </w:tr>
    </w:tbl>
    <w:p w:rsidR="006E3FBE" w:rsidRPr="00F04253" w:rsidRDefault="006E3FBE" w:rsidP="00876744">
      <w:pPr>
        <w:pStyle w:val="FreeForm"/>
        <w:rPr>
          <w:rFonts w:ascii="Cambria" w:hAnsi="Cambria"/>
          <w:u w:val="single"/>
        </w:rPr>
      </w:pPr>
    </w:p>
    <w:p w:rsidR="006B504A" w:rsidDel="00871C23" w:rsidRDefault="006B504A" w:rsidP="006E3FBE">
      <w:pPr>
        <w:pStyle w:val="ListParagraph"/>
        <w:autoSpaceDE w:val="0"/>
        <w:autoSpaceDN w:val="0"/>
        <w:adjustRightInd w:val="0"/>
        <w:spacing w:after="0" w:line="240" w:lineRule="auto"/>
        <w:rPr>
          <w:del w:id="869" w:author="Debra Sykes" w:date="2012-05-29T14:29:00Z"/>
          <w:sz w:val="24"/>
          <w:szCs w:val="24"/>
        </w:rPr>
      </w:pPr>
    </w:p>
    <w:p w:rsidR="00DA079B" w:rsidRDefault="008B5E82" w:rsidP="00DA079B">
      <w:pPr>
        <w:pStyle w:val="ListParagraph"/>
        <w:ind w:left="0"/>
        <w:rPr>
          <w:b/>
          <w:sz w:val="24"/>
          <w:szCs w:val="24"/>
          <w:u w:val="single"/>
        </w:rPr>
      </w:pPr>
      <w:r w:rsidRPr="008B5E82">
        <w:rPr>
          <w:b/>
          <w:sz w:val="24"/>
          <w:szCs w:val="24"/>
          <w:u w:val="single"/>
        </w:rPr>
        <w:t>Teacher Improv</w:t>
      </w:r>
      <w:r>
        <w:rPr>
          <w:b/>
          <w:sz w:val="24"/>
          <w:szCs w:val="24"/>
          <w:u w:val="single"/>
        </w:rPr>
        <w:t>e</w:t>
      </w:r>
      <w:r w:rsidRPr="008B5E82">
        <w:rPr>
          <w:b/>
          <w:sz w:val="24"/>
          <w:szCs w:val="24"/>
          <w:u w:val="single"/>
        </w:rPr>
        <w:t xml:space="preserve">ment Plan </w:t>
      </w:r>
      <w:r>
        <w:rPr>
          <w:b/>
          <w:sz w:val="24"/>
          <w:szCs w:val="24"/>
          <w:u w:val="single"/>
        </w:rPr>
        <w:t>(</w:t>
      </w:r>
      <w:r w:rsidRPr="008B5E82">
        <w:rPr>
          <w:b/>
          <w:sz w:val="24"/>
          <w:szCs w:val="24"/>
          <w:u w:val="single"/>
        </w:rPr>
        <w:t>TIP)</w:t>
      </w:r>
      <w:r w:rsidR="006775E6" w:rsidRPr="008B5E82">
        <w:rPr>
          <w:b/>
          <w:sz w:val="24"/>
          <w:szCs w:val="24"/>
          <w:u w:val="single"/>
        </w:rPr>
        <w:t xml:space="preserve">  </w:t>
      </w:r>
    </w:p>
    <w:p w:rsidR="002C362E" w:rsidRPr="00DA079B" w:rsidRDefault="002C362E" w:rsidP="00DA079B">
      <w:pPr>
        <w:pStyle w:val="ListParagraph"/>
        <w:ind w:left="0"/>
        <w:rPr>
          <w:b/>
          <w:sz w:val="24"/>
          <w:szCs w:val="24"/>
          <w:u w:val="single"/>
        </w:rPr>
      </w:pPr>
      <w:r w:rsidRPr="002C362E">
        <w:rPr>
          <w:sz w:val="24"/>
          <w:szCs w:val="24"/>
        </w:rPr>
        <w:t>If a teacher is rated “developing” or “ineffective,” the parties agree to implement a</w:t>
      </w:r>
      <w:r w:rsidR="005710CB">
        <w:rPr>
          <w:sz w:val="24"/>
          <w:szCs w:val="24"/>
        </w:rPr>
        <w:t xml:space="preserve"> Teacher Improvement Plan</w:t>
      </w:r>
      <w:r w:rsidRPr="002C362E">
        <w:rPr>
          <w:sz w:val="24"/>
          <w:szCs w:val="24"/>
        </w:rPr>
        <w:t xml:space="preserve">.  </w:t>
      </w:r>
    </w:p>
    <w:p w:rsidR="002C6D42" w:rsidRPr="007F2078" w:rsidRDefault="00226EB8" w:rsidP="00DA079B">
      <w:pPr>
        <w:spacing w:line="240" w:lineRule="auto"/>
        <w:rPr>
          <w:sz w:val="24"/>
          <w:szCs w:val="20"/>
        </w:rPr>
      </w:pPr>
      <w:r w:rsidRPr="007F2078">
        <w:rPr>
          <w:sz w:val="24"/>
          <w:szCs w:val="20"/>
        </w:rPr>
        <w:t>T</w:t>
      </w:r>
      <w:r w:rsidR="002C6D42" w:rsidRPr="007F2078">
        <w:rPr>
          <w:sz w:val="24"/>
          <w:szCs w:val="20"/>
        </w:rPr>
        <w:t>he administrator and the teacher will meet to collaboratively</w:t>
      </w:r>
      <w:r w:rsidRPr="007F2078">
        <w:rPr>
          <w:sz w:val="24"/>
          <w:szCs w:val="20"/>
        </w:rPr>
        <w:t xml:space="preserve"> to develop a TIP, when required</w:t>
      </w:r>
      <w:r w:rsidR="001F5DE1" w:rsidRPr="007F2078">
        <w:rPr>
          <w:sz w:val="24"/>
          <w:szCs w:val="20"/>
        </w:rPr>
        <w:t>.</w:t>
      </w:r>
      <w:r w:rsidR="002C6D42" w:rsidRPr="007F2078">
        <w:rPr>
          <w:sz w:val="24"/>
          <w:szCs w:val="20"/>
        </w:rPr>
        <w:t xml:space="preserve"> </w:t>
      </w:r>
      <w:r w:rsidR="007F2078" w:rsidRPr="007F2078">
        <w:rPr>
          <w:sz w:val="24"/>
          <w:szCs w:val="20"/>
        </w:rPr>
        <w:t xml:space="preserve">The TIP </w:t>
      </w:r>
      <w:r w:rsidR="002C6D42" w:rsidRPr="007F2078">
        <w:rPr>
          <w:sz w:val="24"/>
          <w:szCs w:val="20"/>
        </w:rPr>
        <w:t>will include suggestions for improvement from one, but not more than three, of the APPR criteria.  The teacher may choose to have a union representative present.</w:t>
      </w:r>
    </w:p>
    <w:p w:rsidR="002C6D42" w:rsidRPr="007F2078" w:rsidRDefault="002C6D42" w:rsidP="00DA079B">
      <w:pPr>
        <w:spacing w:line="240" w:lineRule="auto"/>
        <w:rPr>
          <w:sz w:val="24"/>
          <w:szCs w:val="20"/>
        </w:rPr>
      </w:pPr>
      <w:r w:rsidRPr="007F2078">
        <w:rPr>
          <w:sz w:val="24"/>
          <w:szCs w:val="20"/>
        </w:rPr>
        <w:t>In order to provide the administrator sufficient time to assess a teacher’s progress on the TIP and to give the teacher sufficient time to begin to address identified areas, at least 15 school days will be provided for the identified criteria to begin to be address</w:t>
      </w:r>
      <w:r w:rsidR="007F2078" w:rsidRPr="007F2078">
        <w:rPr>
          <w:sz w:val="24"/>
          <w:szCs w:val="20"/>
        </w:rPr>
        <w:t>ed.</w:t>
      </w:r>
      <w:r w:rsidR="00DA079B">
        <w:rPr>
          <w:sz w:val="24"/>
          <w:szCs w:val="20"/>
        </w:rPr>
        <w:t xml:space="preserve"> </w:t>
      </w:r>
      <w:r w:rsidRPr="007F2078">
        <w:rPr>
          <w:sz w:val="24"/>
          <w:szCs w:val="20"/>
        </w:rPr>
        <w:t>After the TIP has been completed satisfactorily, an APPR will be delivered to the teacher.</w:t>
      </w:r>
    </w:p>
    <w:p w:rsidR="00166C5B" w:rsidRDefault="002C6D42" w:rsidP="00DA079B">
      <w:pPr>
        <w:spacing w:line="240" w:lineRule="auto"/>
        <w:rPr>
          <w:sz w:val="24"/>
          <w:szCs w:val="20"/>
        </w:rPr>
      </w:pPr>
      <w:r w:rsidRPr="007F2078">
        <w:rPr>
          <w:sz w:val="24"/>
          <w:szCs w:val="20"/>
        </w:rPr>
        <w:t>If the TIP has not been satisfactorily complet</w:t>
      </w:r>
      <w:r w:rsidR="00DA079B">
        <w:rPr>
          <w:sz w:val="24"/>
          <w:szCs w:val="20"/>
        </w:rPr>
        <w:t>ed, the process</w:t>
      </w:r>
      <w:r w:rsidRPr="007F2078">
        <w:rPr>
          <w:sz w:val="24"/>
          <w:szCs w:val="20"/>
        </w:rPr>
        <w:t xml:space="preserve"> will again commence.  If it is determined that as a result of the APPR process a teacher’s employment should be terminated, the Supplem</w:t>
      </w:r>
      <w:r w:rsidR="00DA079B">
        <w:rPr>
          <w:sz w:val="24"/>
          <w:szCs w:val="20"/>
        </w:rPr>
        <w:t xml:space="preserve">entary Teacher Evaluation Form </w:t>
      </w:r>
      <w:r w:rsidRPr="007F2078">
        <w:rPr>
          <w:sz w:val="24"/>
          <w:szCs w:val="20"/>
        </w:rPr>
        <w:t>shall be completed and a copy provided to the teacher.</w:t>
      </w:r>
    </w:p>
    <w:p w:rsidR="002C362E" w:rsidRDefault="002C6D42" w:rsidP="00DA079B">
      <w:pPr>
        <w:spacing w:line="240" w:lineRule="auto"/>
        <w:rPr>
          <w:sz w:val="24"/>
          <w:szCs w:val="20"/>
        </w:rPr>
      </w:pPr>
      <w:r w:rsidRPr="007F2078">
        <w:rPr>
          <w:sz w:val="24"/>
          <w:szCs w:val="20"/>
        </w:rPr>
        <w:t>It is understood that nothing contained herein will in any way diminish a teacher’s right under the collective bargaining agreement (including past practice), previous settlement agreements, and arbitrations</w:t>
      </w:r>
      <w:r w:rsidR="0085350E" w:rsidRPr="007F2078">
        <w:rPr>
          <w:sz w:val="24"/>
          <w:szCs w:val="20"/>
        </w:rPr>
        <w:t>.</w:t>
      </w:r>
    </w:p>
    <w:p w:rsidR="00762BAF" w:rsidDel="00304859" w:rsidRDefault="00762BAF" w:rsidP="00DA079B">
      <w:pPr>
        <w:pStyle w:val="ListParagraph"/>
        <w:ind w:left="0"/>
        <w:rPr>
          <w:del w:id="870" w:author="BTF Office" w:date="2012-05-29T15:56:00Z"/>
          <w:b/>
          <w:sz w:val="24"/>
          <w:szCs w:val="24"/>
          <w:u w:val="single"/>
        </w:rPr>
      </w:pPr>
    </w:p>
    <w:p w:rsidR="00DA079B" w:rsidRDefault="002C362E" w:rsidP="00DA079B">
      <w:pPr>
        <w:pStyle w:val="ListParagraph"/>
        <w:ind w:left="0"/>
        <w:rPr>
          <w:b/>
          <w:sz w:val="24"/>
          <w:szCs w:val="24"/>
          <w:u w:val="single"/>
        </w:rPr>
      </w:pPr>
      <w:r>
        <w:rPr>
          <w:b/>
          <w:sz w:val="24"/>
          <w:szCs w:val="24"/>
          <w:u w:val="single"/>
        </w:rPr>
        <w:t>Appeals Process</w:t>
      </w:r>
    </w:p>
    <w:p w:rsidR="00B6491F" w:rsidRPr="00DA079B" w:rsidRDefault="00C67E32" w:rsidP="00DA079B">
      <w:pPr>
        <w:pStyle w:val="ListParagraph"/>
        <w:spacing w:line="240" w:lineRule="auto"/>
        <w:ind w:left="0"/>
        <w:rPr>
          <w:b/>
          <w:sz w:val="24"/>
          <w:szCs w:val="24"/>
          <w:u w:val="single"/>
        </w:rPr>
      </w:pPr>
      <w:r w:rsidRPr="00DA079B">
        <w:rPr>
          <w:sz w:val="24"/>
          <w:szCs w:val="24"/>
        </w:rPr>
        <w:t xml:space="preserve">The </w:t>
      </w:r>
      <w:r w:rsidR="00231513" w:rsidRPr="00DA079B">
        <w:rPr>
          <w:sz w:val="24"/>
          <w:szCs w:val="24"/>
        </w:rPr>
        <w:t>parties have</w:t>
      </w:r>
      <w:r w:rsidRPr="00DA079B">
        <w:rPr>
          <w:sz w:val="24"/>
          <w:szCs w:val="24"/>
        </w:rPr>
        <w:t xml:space="preserve"> also agreed to </w:t>
      </w:r>
      <w:r w:rsidR="00DC2045" w:rsidRPr="00DA079B">
        <w:rPr>
          <w:sz w:val="24"/>
          <w:szCs w:val="24"/>
        </w:rPr>
        <w:t xml:space="preserve">the following </w:t>
      </w:r>
      <w:r w:rsidRPr="00DA079B">
        <w:rPr>
          <w:sz w:val="24"/>
          <w:szCs w:val="24"/>
        </w:rPr>
        <w:t>appeal process for those teachers who se</w:t>
      </w:r>
      <w:r w:rsidR="00231513" w:rsidRPr="00DA079B">
        <w:rPr>
          <w:sz w:val="24"/>
          <w:szCs w:val="24"/>
        </w:rPr>
        <w:t>ek to appeal their “ineffective”</w:t>
      </w:r>
      <w:r w:rsidRPr="00DA079B">
        <w:rPr>
          <w:sz w:val="24"/>
          <w:szCs w:val="24"/>
        </w:rPr>
        <w:t xml:space="preserve"> rating</w:t>
      </w:r>
      <w:r w:rsidR="000B4921" w:rsidRPr="00DA079B">
        <w:rPr>
          <w:sz w:val="24"/>
          <w:szCs w:val="24"/>
        </w:rPr>
        <w:t xml:space="preserve">.  </w:t>
      </w:r>
    </w:p>
    <w:p w:rsidR="00DA3CF7" w:rsidRPr="00B6491F" w:rsidRDefault="00DA3CF7" w:rsidP="00B6491F">
      <w:pPr>
        <w:pStyle w:val="ListParagraph"/>
        <w:spacing w:line="240" w:lineRule="auto"/>
        <w:rPr>
          <w:sz w:val="24"/>
          <w:szCs w:val="24"/>
        </w:rPr>
      </w:pPr>
    </w:p>
    <w:p w:rsidR="00DA3CF7" w:rsidRDefault="00DA3CF7" w:rsidP="00BD71C2">
      <w:pPr>
        <w:pStyle w:val="ListParagraph"/>
        <w:numPr>
          <w:ilvl w:val="0"/>
          <w:numId w:val="18"/>
        </w:numPr>
        <w:spacing w:line="240" w:lineRule="auto"/>
        <w:ind w:left="630"/>
        <w:contextualSpacing w:val="0"/>
        <w:rPr>
          <w:sz w:val="24"/>
          <w:szCs w:val="24"/>
        </w:rPr>
      </w:pPr>
      <w:r w:rsidRPr="00DA3CF7">
        <w:rPr>
          <w:sz w:val="24"/>
          <w:szCs w:val="24"/>
        </w:rPr>
        <w:t>Purpose</w:t>
      </w:r>
      <w:r w:rsidR="006973A3">
        <w:rPr>
          <w:sz w:val="24"/>
          <w:szCs w:val="24"/>
        </w:rPr>
        <w:t xml:space="preserve"> </w:t>
      </w:r>
      <w:r w:rsidRPr="00DA3CF7">
        <w:rPr>
          <w:sz w:val="24"/>
          <w:szCs w:val="24"/>
        </w:rPr>
        <w:t>- The purpose of the appeals procedure shall be to equitably settle disputes involving teachers who receive an “ineffective” rating on the Annual Profess</w:t>
      </w:r>
      <w:r w:rsidR="005710CB">
        <w:rPr>
          <w:sz w:val="24"/>
          <w:szCs w:val="24"/>
        </w:rPr>
        <w:t>ional Performance Review</w:t>
      </w:r>
      <w:r w:rsidRPr="00DA3CF7">
        <w:rPr>
          <w:sz w:val="24"/>
          <w:szCs w:val="24"/>
        </w:rPr>
        <w:t xml:space="preserve">.  </w:t>
      </w:r>
    </w:p>
    <w:p w:rsidR="00DA3CF7" w:rsidRDefault="004D3875" w:rsidP="00BD71C2">
      <w:pPr>
        <w:pStyle w:val="ListParagraph"/>
        <w:numPr>
          <w:ilvl w:val="0"/>
          <w:numId w:val="18"/>
        </w:numPr>
        <w:spacing w:line="240" w:lineRule="auto"/>
        <w:ind w:left="630"/>
        <w:contextualSpacing w:val="0"/>
        <w:rPr>
          <w:sz w:val="24"/>
          <w:szCs w:val="24"/>
        </w:rPr>
      </w:pPr>
      <w:r>
        <w:rPr>
          <w:sz w:val="24"/>
          <w:szCs w:val="24"/>
        </w:rPr>
        <w:t>Structure</w:t>
      </w:r>
      <w:r w:rsidR="006973A3">
        <w:rPr>
          <w:sz w:val="24"/>
          <w:szCs w:val="24"/>
        </w:rPr>
        <w:t xml:space="preserve"> </w:t>
      </w:r>
      <w:r>
        <w:rPr>
          <w:sz w:val="24"/>
          <w:szCs w:val="24"/>
        </w:rPr>
        <w:t xml:space="preserve">- A </w:t>
      </w:r>
      <w:r w:rsidR="00DA3CF7" w:rsidRPr="00DA3CF7">
        <w:rPr>
          <w:sz w:val="24"/>
          <w:szCs w:val="24"/>
        </w:rPr>
        <w:t>teacher receiving an ineffective rating may only challenge the following in an appeal:  1) the substance of the Annual Pr</w:t>
      </w:r>
      <w:r w:rsidR="00EA198E">
        <w:rPr>
          <w:sz w:val="24"/>
          <w:szCs w:val="24"/>
        </w:rPr>
        <w:t>ofessional Performance Review (APPR</w:t>
      </w:r>
      <w:r w:rsidR="00DA3CF7" w:rsidRPr="00DA3CF7">
        <w:rPr>
          <w:sz w:val="24"/>
          <w:szCs w:val="24"/>
        </w:rPr>
        <w:t>); 2) the District’s adherence to the APPR</w:t>
      </w:r>
      <w:r>
        <w:rPr>
          <w:sz w:val="24"/>
          <w:szCs w:val="24"/>
        </w:rPr>
        <w:t xml:space="preserve"> process and procedures</w:t>
      </w:r>
      <w:r w:rsidR="00DA3CF7" w:rsidRPr="00DA3CF7">
        <w:rPr>
          <w:sz w:val="24"/>
          <w:szCs w:val="24"/>
        </w:rPr>
        <w:t xml:space="preserve"> as approved by the Professional Council, the Buffalo Board of </w:t>
      </w:r>
      <w:r w:rsidR="00CF0BB2" w:rsidRPr="00DA3CF7">
        <w:rPr>
          <w:sz w:val="24"/>
          <w:szCs w:val="24"/>
        </w:rPr>
        <w:t>Education</w:t>
      </w:r>
      <w:r w:rsidR="00DA3CF7" w:rsidRPr="00DA3CF7">
        <w:rPr>
          <w:sz w:val="24"/>
          <w:szCs w:val="24"/>
        </w:rPr>
        <w:t xml:space="preserve"> and the Buffalo Teachers Federation; 3) adherence to the regulations of the Commissioner; and 4) compliance with the terms of th</w:t>
      </w:r>
      <w:r w:rsidR="005710CB">
        <w:rPr>
          <w:sz w:val="24"/>
          <w:szCs w:val="24"/>
        </w:rPr>
        <w:t>e Teacher Improvement Plan (TIP)</w:t>
      </w:r>
      <w:r w:rsidR="00DA3CF7" w:rsidRPr="00DA3CF7">
        <w:rPr>
          <w:sz w:val="24"/>
          <w:szCs w:val="24"/>
        </w:rPr>
        <w:t xml:space="preserve">.  </w:t>
      </w:r>
    </w:p>
    <w:p w:rsidR="00CF0BB2" w:rsidRDefault="00DA3CF7" w:rsidP="00BD71C2">
      <w:pPr>
        <w:pStyle w:val="ListParagraph"/>
        <w:numPr>
          <w:ilvl w:val="0"/>
          <w:numId w:val="18"/>
        </w:numPr>
        <w:spacing w:line="240" w:lineRule="auto"/>
        <w:ind w:left="630"/>
        <w:contextualSpacing w:val="0"/>
        <w:rPr>
          <w:sz w:val="24"/>
          <w:szCs w:val="24"/>
        </w:rPr>
      </w:pPr>
      <w:r>
        <w:rPr>
          <w:sz w:val="24"/>
          <w:szCs w:val="24"/>
        </w:rPr>
        <w:t>Superintendent Appeal</w:t>
      </w:r>
      <w:r w:rsidR="006973A3">
        <w:rPr>
          <w:sz w:val="24"/>
          <w:szCs w:val="24"/>
        </w:rPr>
        <w:t xml:space="preserve"> </w:t>
      </w:r>
      <w:r>
        <w:rPr>
          <w:sz w:val="24"/>
          <w:szCs w:val="24"/>
        </w:rPr>
        <w:t xml:space="preserve">- A teacher receiving an “ineffective” rating may appeal to the Superintendent of Schools </w:t>
      </w:r>
      <w:r w:rsidR="00CF0BB2">
        <w:rPr>
          <w:sz w:val="24"/>
          <w:szCs w:val="24"/>
        </w:rPr>
        <w:t>or his/her designee.</w:t>
      </w:r>
    </w:p>
    <w:p w:rsidR="00813518" w:rsidRDefault="00CF0BB2" w:rsidP="00BD71C2">
      <w:pPr>
        <w:pStyle w:val="ListParagraph"/>
        <w:numPr>
          <w:ilvl w:val="0"/>
          <w:numId w:val="18"/>
        </w:numPr>
        <w:spacing w:line="240" w:lineRule="auto"/>
        <w:ind w:left="630"/>
        <w:contextualSpacing w:val="0"/>
        <w:rPr>
          <w:sz w:val="24"/>
          <w:szCs w:val="24"/>
        </w:rPr>
      </w:pPr>
      <w:r>
        <w:rPr>
          <w:sz w:val="24"/>
          <w:szCs w:val="24"/>
        </w:rPr>
        <w:t>Neutral Hearing Officer Appeal</w:t>
      </w:r>
      <w:r w:rsidR="00813518">
        <w:rPr>
          <w:sz w:val="24"/>
          <w:szCs w:val="24"/>
        </w:rPr>
        <w:t xml:space="preserve"> </w:t>
      </w:r>
      <w:r w:rsidR="00DA3CF7" w:rsidRPr="00DA3CF7">
        <w:rPr>
          <w:sz w:val="24"/>
          <w:szCs w:val="24"/>
        </w:rPr>
        <w:t xml:space="preserve">- </w:t>
      </w:r>
      <w:r w:rsidR="00813518">
        <w:rPr>
          <w:sz w:val="24"/>
          <w:szCs w:val="24"/>
        </w:rPr>
        <w:t>In addition to “</w:t>
      </w:r>
      <w:r w:rsidR="003816A8">
        <w:rPr>
          <w:sz w:val="24"/>
          <w:szCs w:val="24"/>
        </w:rPr>
        <w:t xml:space="preserve">C” above, a </w:t>
      </w:r>
      <w:r w:rsidR="00813518">
        <w:rPr>
          <w:sz w:val="24"/>
          <w:szCs w:val="24"/>
        </w:rPr>
        <w:t xml:space="preserve">teacher may obtain a review by </w:t>
      </w:r>
      <w:r w:rsidR="003816A8">
        <w:rPr>
          <w:sz w:val="24"/>
          <w:szCs w:val="24"/>
        </w:rPr>
        <w:t xml:space="preserve">a neutral hearing officer by submitting a </w:t>
      </w:r>
      <w:r w:rsidR="00813518">
        <w:rPr>
          <w:sz w:val="24"/>
          <w:szCs w:val="24"/>
        </w:rPr>
        <w:t xml:space="preserve">written appeal to the Superintendent with a copy to the BTF within </w:t>
      </w:r>
      <w:r w:rsidR="004D3875">
        <w:rPr>
          <w:sz w:val="24"/>
          <w:szCs w:val="24"/>
        </w:rPr>
        <w:t xml:space="preserve">sixty </w:t>
      </w:r>
      <w:r w:rsidR="00813518">
        <w:rPr>
          <w:sz w:val="24"/>
          <w:szCs w:val="24"/>
        </w:rPr>
        <w:t>(60) calendar days of the receipt of the APPR. Said appeal shall set forth the nature of the objection to the APPR. All appeals shall be presented on a form mutually agreed upon by the parties and may be accompanied by supporting documentation.</w:t>
      </w:r>
    </w:p>
    <w:p w:rsidR="009C3280" w:rsidRDefault="00813518" w:rsidP="00BD71C2">
      <w:pPr>
        <w:pStyle w:val="ListParagraph"/>
        <w:spacing w:line="240" w:lineRule="auto"/>
        <w:ind w:left="630"/>
        <w:contextualSpacing w:val="0"/>
        <w:rPr>
          <w:sz w:val="24"/>
          <w:szCs w:val="24"/>
        </w:rPr>
      </w:pPr>
      <w:r>
        <w:rPr>
          <w:sz w:val="24"/>
          <w:szCs w:val="24"/>
        </w:rPr>
        <w:t xml:space="preserve">A teacher may amend the appeal within the above stated time period. Appeals not commenced within sixty (60) calendar days are deemed waived. A neutral hearing officer(s) shall be </w:t>
      </w:r>
      <w:r w:rsidR="00DA3CF7" w:rsidRPr="00813518">
        <w:rPr>
          <w:sz w:val="24"/>
          <w:szCs w:val="24"/>
        </w:rPr>
        <w:t>agreed upon by both parties</w:t>
      </w:r>
      <w:r>
        <w:rPr>
          <w:sz w:val="24"/>
          <w:szCs w:val="24"/>
        </w:rPr>
        <w:t xml:space="preserve"> and</w:t>
      </w:r>
      <w:r w:rsidR="00DA3CF7" w:rsidRPr="00813518">
        <w:rPr>
          <w:sz w:val="24"/>
          <w:szCs w:val="24"/>
        </w:rPr>
        <w:t xml:space="preserve"> shall </w:t>
      </w:r>
      <w:r>
        <w:rPr>
          <w:sz w:val="24"/>
          <w:szCs w:val="24"/>
        </w:rPr>
        <w:t>render a written decision on the appeal. The hearing office</w:t>
      </w:r>
      <w:r w:rsidR="00957176">
        <w:rPr>
          <w:sz w:val="24"/>
          <w:szCs w:val="24"/>
        </w:rPr>
        <w:t>r</w:t>
      </w:r>
      <w:r>
        <w:rPr>
          <w:sz w:val="24"/>
          <w:szCs w:val="24"/>
        </w:rPr>
        <w:t xml:space="preserve"> shall have the option to uphold or nullify the rating and/or modify the APPR. </w:t>
      </w:r>
      <w:r w:rsidR="009C3280">
        <w:rPr>
          <w:sz w:val="24"/>
          <w:szCs w:val="24"/>
        </w:rPr>
        <w:t xml:space="preserve"> During the hearing each party may presen</w:t>
      </w:r>
      <w:r w:rsidR="00957176">
        <w:rPr>
          <w:sz w:val="24"/>
          <w:szCs w:val="24"/>
        </w:rPr>
        <w:t>t no more than two witnesses. No</w:t>
      </w:r>
      <w:r w:rsidR="009C3280">
        <w:rPr>
          <w:sz w:val="24"/>
          <w:szCs w:val="24"/>
        </w:rPr>
        <w:t xml:space="preserve"> written briefs will be submitted. </w:t>
      </w:r>
    </w:p>
    <w:p w:rsidR="00DA3CF7" w:rsidRPr="00894518" w:rsidRDefault="009C3280" w:rsidP="00BD71C2">
      <w:pPr>
        <w:pStyle w:val="ListParagraph"/>
        <w:spacing w:line="240" w:lineRule="auto"/>
        <w:ind w:left="630"/>
        <w:contextualSpacing w:val="0"/>
        <w:rPr>
          <w:sz w:val="24"/>
          <w:szCs w:val="24"/>
        </w:rPr>
      </w:pPr>
      <w:r>
        <w:rPr>
          <w:sz w:val="24"/>
          <w:szCs w:val="24"/>
        </w:rPr>
        <w:t>The written decision of the hearing officer shall be se</w:t>
      </w:r>
      <w:r w:rsidR="006B504A">
        <w:rPr>
          <w:sz w:val="24"/>
          <w:szCs w:val="24"/>
        </w:rPr>
        <w:t>r</w:t>
      </w:r>
      <w:r>
        <w:rPr>
          <w:sz w:val="24"/>
          <w:szCs w:val="24"/>
        </w:rPr>
        <w:t>ved upon the District and BTF within thirty (30) calendar days of the hearing. The District will serve the teacher with a copy of the written decision within five</w:t>
      </w:r>
      <w:r w:rsidR="005710CB">
        <w:rPr>
          <w:sz w:val="24"/>
          <w:szCs w:val="24"/>
        </w:rPr>
        <w:t xml:space="preserve"> </w:t>
      </w:r>
      <w:r>
        <w:rPr>
          <w:sz w:val="24"/>
          <w:szCs w:val="24"/>
        </w:rPr>
        <w:t>(5) school day</w:t>
      </w:r>
      <w:r w:rsidR="00957176">
        <w:rPr>
          <w:sz w:val="24"/>
          <w:szCs w:val="24"/>
        </w:rPr>
        <w:t>s except that when school is no</w:t>
      </w:r>
      <w:r>
        <w:rPr>
          <w:sz w:val="24"/>
          <w:szCs w:val="24"/>
        </w:rPr>
        <w:t xml:space="preserve">t in session, it shall be five (5) week days. </w:t>
      </w:r>
      <w:r w:rsidR="00DA3CF7" w:rsidRPr="00813518">
        <w:rPr>
          <w:sz w:val="24"/>
          <w:szCs w:val="24"/>
        </w:rPr>
        <w:t xml:space="preserve">The decision </w:t>
      </w:r>
      <w:r>
        <w:rPr>
          <w:sz w:val="24"/>
          <w:szCs w:val="24"/>
        </w:rPr>
        <w:t xml:space="preserve">shall </w:t>
      </w:r>
      <w:r w:rsidR="006B504A">
        <w:rPr>
          <w:sz w:val="24"/>
          <w:szCs w:val="24"/>
        </w:rPr>
        <w:t>be final and binding and not sub</w:t>
      </w:r>
      <w:r>
        <w:rPr>
          <w:sz w:val="24"/>
          <w:szCs w:val="24"/>
        </w:rPr>
        <w:t>j</w:t>
      </w:r>
      <w:r w:rsidR="006B504A">
        <w:rPr>
          <w:sz w:val="24"/>
          <w:szCs w:val="24"/>
        </w:rPr>
        <w:t>ect to the grievance procedure as set forth in Article V of th</w:t>
      </w:r>
      <w:r>
        <w:rPr>
          <w:sz w:val="24"/>
          <w:szCs w:val="24"/>
        </w:rPr>
        <w:t>e</w:t>
      </w:r>
      <w:r w:rsidR="006B504A">
        <w:rPr>
          <w:sz w:val="24"/>
          <w:szCs w:val="24"/>
        </w:rPr>
        <w:t xml:space="preserve"> </w:t>
      </w:r>
      <w:r>
        <w:rPr>
          <w:sz w:val="24"/>
          <w:szCs w:val="24"/>
        </w:rPr>
        <w:t>collective bargaining agreem</w:t>
      </w:r>
      <w:r w:rsidR="006B504A">
        <w:rPr>
          <w:sz w:val="24"/>
          <w:szCs w:val="24"/>
        </w:rPr>
        <w:t xml:space="preserve">ent.  </w:t>
      </w:r>
      <w:r w:rsidR="00DA3CF7" w:rsidRPr="00813518">
        <w:rPr>
          <w:sz w:val="24"/>
          <w:szCs w:val="24"/>
        </w:rPr>
        <w:t>The written decision and the appeal document</w:t>
      </w:r>
      <w:r w:rsidR="007D05CC">
        <w:rPr>
          <w:sz w:val="24"/>
          <w:szCs w:val="24"/>
        </w:rPr>
        <w:t>(</w:t>
      </w:r>
      <w:r w:rsidR="00DA3CF7" w:rsidRPr="00813518">
        <w:rPr>
          <w:sz w:val="24"/>
          <w:szCs w:val="24"/>
        </w:rPr>
        <w:t>s</w:t>
      </w:r>
      <w:r w:rsidR="007D05CC">
        <w:rPr>
          <w:sz w:val="24"/>
          <w:szCs w:val="24"/>
        </w:rPr>
        <w:t>)</w:t>
      </w:r>
      <w:r w:rsidR="00DA3CF7" w:rsidRPr="00813518">
        <w:rPr>
          <w:sz w:val="24"/>
          <w:szCs w:val="24"/>
        </w:rPr>
        <w:t xml:space="preserve"> should be attached to the </w:t>
      </w:r>
      <w:r w:rsidR="007D05CC">
        <w:rPr>
          <w:sz w:val="24"/>
          <w:szCs w:val="24"/>
        </w:rPr>
        <w:t>APPR</w:t>
      </w:r>
      <w:r w:rsidR="00DA3CF7" w:rsidRPr="00813518">
        <w:rPr>
          <w:sz w:val="24"/>
          <w:szCs w:val="24"/>
        </w:rPr>
        <w:t xml:space="preserve"> and placed in the teacher’s personnel file at the teacher’s option.  </w:t>
      </w:r>
    </w:p>
    <w:p w:rsidR="009C3280" w:rsidRDefault="00DA3CF7" w:rsidP="00BD71C2">
      <w:pPr>
        <w:pStyle w:val="ListParagraph"/>
        <w:numPr>
          <w:ilvl w:val="0"/>
          <w:numId w:val="18"/>
        </w:numPr>
        <w:spacing w:line="240" w:lineRule="auto"/>
        <w:ind w:left="630"/>
        <w:contextualSpacing w:val="0"/>
        <w:rPr>
          <w:sz w:val="24"/>
          <w:szCs w:val="24"/>
        </w:rPr>
      </w:pPr>
      <w:r w:rsidRPr="00DA3CF7">
        <w:rPr>
          <w:sz w:val="24"/>
          <w:szCs w:val="24"/>
        </w:rPr>
        <w:t xml:space="preserve">The parties </w:t>
      </w:r>
      <w:r w:rsidR="003816A8">
        <w:rPr>
          <w:sz w:val="24"/>
          <w:szCs w:val="24"/>
        </w:rPr>
        <w:t>may by mutual agreement amend this agreement.</w:t>
      </w:r>
      <w:r w:rsidRPr="00DA3CF7">
        <w:rPr>
          <w:sz w:val="24"/>
          <w:szCs w:val="24"/>
        </w:rPr>
        <w:t xml:space="preserve">  </w:t>
      </w:r>
    </w:p>
    <w:p w:rsidR="000B4921" w:rsidRPr="00BD71C2" w:rsidRDefault="009C3280" w:rsidP="00BD71C2">
      <w:pPr>
        <w:pStyle w:val="ListParagraph"/>
        <w:numPr>
          <w:ilvl w:val="0"/>
          <w:numId w:val="18"/>
        </w:numPr>
        <w:spacing w:line="240" w:lineRule="auto"/>
        <w:ind w:left="630"/>
        <w:contextualSpacing w:val="0"/>
        <w:rPr>
          <w:sz w:val="24"/>
          <w:szCs w:val="24"/>
        </w:rPr>
      </w:pPr>
      <w:r>
        <w:rPr>
          <w:sz w:val="24"/>
          <w:szCs w:val="24"/>
        </w:rPr>
        <w:t xml:space="preserve">This </w:t>
      </w:r>
      <w:r w:rsidR="004D3875">
        <w:rPr>
          <w:sz w:val="24"/>
          <w:szCs w:val="24"/>
        </w:rPr>
        <w:t>agreement</w:t>
      </w:r>
      <w:r w:rsidR="003868F3">
        <w:rPr>
          <w:sz w:val="24"/>
          <w:szCs w:val="24"/>
        </w:rPr>
        <w:t xml:space="preserve"> applies only to the Appeals P</w:t>
      </w:r>
      <w:r>
        <w:rPr>
          <w:sz w:val="24"/>
          <w:szCs w:val="24"/>
        </w:rPr>
        <w:t xml:space="preserve">rocess for teachers delineated herein and solely to clarify the matters involved. </w:t>
      </w:r>
      <w:r w:rsidR="006A59CD" w:rsidRPr="009C3280">
        <w:rPr>
          <w:sz w:val="24"/>
          <w:szCs w:val="24"/>
        </w:rPr>
        <w:t xml:space="preserve">It shall not be construed as modifying the rights of the parties under the collective bargaining agreement.  It is also expressly </w:t>
      </w:r>
      <w:r w:rsidR="00262477" w:rsidRPr="009C3280">
        <w:rPr>
          <w:sz w:val="24"/>
          <w:szCs w:val="24"/>
        </w:rPr>
        <w:t>understood</w:t>
      </w:r>
      <w:r w:rsidR="006A59CD" w:rsidRPr="009C3280">
        <w:rPr>
          <w:sz w:val="24"/>
          <w:szCs w:val="24"/>
        </w:rPr>
        <w:t xml:space="preserve"> and agreed, as a condition to this </w:t>
      </w:r>
      <w:r w:rsidR="003868F3">
        <w:rPr>
          <w:sz w:val="24"/>
          <w:szCs w:val="24"/>
        </w:rPr>
        <w:t>a</w:t>
      </w:r>
      <w:r w:rsidR="006A59CD" w:rsidRPr="009C3280">
        <w:rPr>
          <w:sz w:val="24"/>
          <w:szCs w:val="24"/>
        </w:rPr>
        <w:t>greement</w:t>
      </w:r>
      <w:r w:rsidR="00377F3E">
        <w:rPr>
          <w:sz w:val="24"/>
          <w:szCs w:val="24"/>
        </w:rPr>
        <w:t xml:space="preserve"> </w:t>
      </w:r>
      <w:r w:rsidR="003868F3">
        <w:rPr>
          <w:sz w:val="24"/>
          <w:szCs w:val="24"/>
        </w:rPr>
        <w:t>that neither this a</w:t>
      </w:r>
      <w:r w:rsidR="00262477" w:rsidRPr="009C3280">
        <w:rPr>
          <w:sz w:val="24"/>
          <w:szCs w:val="24"/>
        </w:rPr>
        <w:t>greement nor any part hereof, shall constitute or be construed to be precedent or prejudicial to t</w:t>
      </w:r>
      <w:r w:rsidR="003F4BEF" w:rsidRPr="009C3280">
        <w:rPr>
          <w:sz w:val="24"/>
          <w:szCs w:val="24"/>
        </w:rPr>
        <w:t xml:space="preserve">he respective positions of the </w:t>
      </w:r>
      <w:r w:rsidR="00377F3E" w:rsidRPr="009C3280">
        <w:rPr>
          <w:sz w:val="24"/>
          <w:szCs w:val="24"/>
        </w:rPr>
        <w:t>Federation</w:t>
      </w:r>
      <w:r w:rsidR="00377F3E">
        <w:rPr>
          <w:sz w:val="24"/>
          <w:szCs w:val="24"/>
        </w:rPr>
        <w:t xml:space="preserve"> </w:t>
      </w:r>
      <w:r w:rsidR="003F4BEF" w:rsidRPr="009C3280">
        <w:rPr>
          <w:sz w:val="24"/>
          <w:szCs w:val="24"/>
        </w:rPr>
        <w:t xml:space="preserve">or the </w:t>
      </w:r>
      <w:r w:rsidR="00762BAF">
        <w:rPr>
          <w:sz w:val="24"/>
          <w:szCs w:val="24"/>
        </w:rPr>
        <w:t>District</w:t>
      </w:r>
      <w:r w:rsidR="003F4BEF" w:rsidRPr="009C3280">
        <w:rPr>
          <w:sz w:val="24"/>
          <w:szCs w:val="24"/>
        </w:rPr>
        <w:t xml:space="preserve"> </w:t>
      </w:r>
      <w:r w:rsidR="00262477" w:rsidRPr="009C3280">
        <w:rPr>
          <w:sz w:val="24"/>
          <w:szCs w:val="24"/>
        </w:rPr>
        <w:t xml:space="preserve">on any other matters.  </w:t>
      </w:r>
    </w:p>
    <w:p w:rsidR="00871C23" w:rsidRDefault="00871C23" w:rsidP="004D3875">
      <w:pPr>
        <w:numPr>
          <w:ins w:id="871" w:author="Debra Sykes" w:date="2012-05-29T14:29:00Z"/>
        </w:numPr>
        <w:rPr>
          <w:ins w:id="872" w:author="Debra Sykes" w:date="2012-05-29T14:29:00Z"/>
          <w:sz w:val="24"/>
          <w:szCs w:val="24"/>
        </w:rPr>
      </w:pPr>
    </w:p>
    <w:p w:rsidR="00871C23" w:rsidRDefault="00871C23" w:rsidP="004D3875">
      <w:pPr>
        <w:numPr>
          <w:ins w:id="873" w:author="Debra Sykes" w:date="2012-05-29T14:29:00Z"/>
        </w:numPr>
        <w:rPr>
          <w:ins w:id="874" w:author="Debra Sykes" w:date="2012-05-29T14:29:00Z"/>
          <w:sz w:val="24"/>
          <w:szCs w:val="24"/>
        </w:rPr>
      </w:pPr>
    </w:p>
    <w:p w:rsidR="00950469" w:rsidRPr="00231513" w:rsidRDefault="004D3875" w:rsidP="004D3875">
      <w:pPr>
        <w:rPr>
          <w:sz w:val="24"/>
          <w:szCs w:val="24"/>
        </w:rPr>
      </w:pPr>
      <w:r>
        <w:rPr>
          <w:sz w:val="24"/>
          <w:szCs w:val="24"/>
        </w:rPr>
        <w:t>For the District: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950469" w:rsidRPr="00231513">
        <w:rPr>
          <w:sz w:val="24"/>
          <w:szCs w:val="24"/>
        </w:rPr>
        <w:t>For the Federation</w:t>
      </w:r>
    </w:p>
    <w:p w:rsidR="00950469" w:rsidRPr="00231513" w:rsidRDefault="00231513" w:rsidP="004D3875">
      <w:pPr>
        <w:spacing w:after="0"/>
        <w:rPr>
          <w:sz w:val="24"/>
          <w:szCs w:val="24"/>
        </w:rPr>
      </w:pPr>
      <w:r>
        <w:rPr>
          <w:sz w:val="24"/>
          <w:szCs w:val="24"/>
        </w:rPr>
        <w:t>_________________________</w:t>
      </w:r>
      <w:r>
        <w:rPr>
          <w:sz w:val="24"/>
          <w:szCs w:val="24"/>
        </w:rPr>
        <w:tab/>
      </w:r>
      <w:r>
        <w:rPr>
          <w:sz w:val="24"/>
          <w:szCs w:val="24"/>
        </w:rPr>
        <w:tab/>
      </w:r>
      <w:r>
        <w:rPr>
          <w:sz w:val="24"/>
          <w:szCs w:val="24"/>
        </w:rPr>
        <w:tab/>
      </w:r>
      <w:r w:rsidR="000B4921">
        <w:rPr>
          <w:sz w:val="24"/>
          <w:szCs w:val="24"/>
        </w:rPr>
        <w:tab/>
      </w:r>
      <w:r w:rsidR="00950469" w:rsidRPr="00231513">
        <w:rPr>
          <w:sz w:val="24"/>
          <w:szCs w:val="24"/>
        </w:rPr>
        <w:t>_________________________</w:t>
      </w:r>
    </w:p>
    <w:p w:rsidR="00950469" w:rsidRPr="00231513" w:rsidRDefault="004D3875" w:rsidP="004D3875">
      <w:pPr>
        <w:spacing w:after="0" w:line="240" w:lineRule="auto"/>
        <w:rPr>
          <w:sz w:val="24"/>
          <w:szCs w:val="24"/>
        </w:rPr>
      </w:pPr>
      <w:r>
        <w:rPr>
          <w:sz w:val="24"/>
          <w:szCs w:val="24"/>
        </w:rPr>
        <w:t>Amber M. Dixon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950469" w:rsidRPr="00231513">
        <w:rPr>
          <w:sz w:val="24"/>
          <w:szCs w:val="24"/>
        </w:rPr>
        <w:t>Philip Rumore</w:t>
      </w:r>
    </w:p>
    <w:p w:rsidR="003F4BEF" w:rsidRDefault="00950469" w:rsidP="004D138E">
      <w:pPr>
        <w:spacing w:after="0" w:line="240" w:lineRule="auto"/>
        <w:rPr>
          <w:sz w:val="24"/>
          <w:szCs w:val="24"/>
        </w:rPr>
      </w:pPr>
      <w:r w:rsidRPr="00231513">
        <w:rPr>
          <w:sz w:val="24"/>
          <w:szCs w:val="24"/>
        </w:rPr>
        <w:t>In</w:t>
      </w:r>
      <w:r w:rsidR="004D3875">
        <w:rPr>
          <w:sz w:val="24"/>
          <w:szCs w:val="24"/>
        </w:rPr>
        <w:t xml:space="preserve">terim Superintendent </w:t>
      </w:r>
      <w:r w:rsidR="004D3875">
        <w:rPr>
          <w:sz w:val="24"/>
          <w:szCs w:val="24"/>
        </w:rPr>
        <w:tab/>
      </w:r>
      <w:r w:rsidR="004D3875">
        <w:rPr>
          <w:sz w:val="24"/>
          <w:szCs w:val="24"/>
        </w:rPr>
        <w:tab/>
      </w:r>
      <w:r w:rsidR="004D3875">
        <w:rPr>
          <w:sz w:val="24"/>
          <w:szCs w:val="24"/>
        </w:rPr>
        <w:tab/>
      </w:r>
      <w:r w:rsidR="004D3875">
        <w:rPr>
          <w:sz w:val="24"/>
          <w:szCs w:val="24"/>
        </w:rPr>
        <w:tab/>
      </w:r>
      <w:r w:rsidR="004D3875">
        <w:rPr>
          <w:sz w:val="24"/>
          <w:szCs w:val="24"/>
        </w:rPr>
        <w:tab/>
      </w:r>
      <w:r w:rsidRPr="00231513">
        <w:rPr>
          <w:sz w:val="24"/>
          <w:szCs w:val="24"/>
        </w:rPr>
        <w:t>President</w:t>
      </w:r>
    </w:p>
    <w:p w:rsidR="004D138E" w:rsidRDefault="004D138E" w:rsidP="004D3875">
      <w:pPr>
        <w:spacing w:after="0"/>
        <w:rPr>
          <w:sz w:val="24"/>
          <w:szCs w:val="24"/>
        </w:rPr>
      </w:pPr>
    </w:p>
    <w:p w:rsidR="00950469" w:rsidRPr="00231513" w:rsidRDefault="00231513" w:rsidP="004D3875">
      <w:pPr>
        <w:spacing w:after="0"/>
        <w:rPr>
          <w:sz w:val="24"/>
          <w:szCs w:val="24"/>
        </w:rPr>
      </w:pPr>
      <w:r>
        <w:rPr>
          <w:sz w:val="24"/>
          <w:szCs w:val="24"/>
        </w:rPr>
        <w:t>_________________________</w:t>
      </w:r>
      <w:r>
        <w:rPr>
          <w:sz w:val="24"/>
          <w:szCs w:val="24"/>
        </w:rPr>
        <w:tab/>
      </w:r>
      <w:r>
        <w:rPr>
          <w:sz w:val="24"/>
          <w:szCs w:val="24"/>
        </w:rPr>
        <w:tab/>
      </w:r>
      <w:r>
        <w:rPr>
          <w:sz w:val="24"/>
          <w:szCs w:val="24"/>
        </w:rPr>
        <w:tab/>
      </w:r>
      <w:r>
        <w:rPr>
          <w:sz w:val="24"/>
          <w:szCs w:val="24"/>
        </w:rPr>
        <w:tab/>
      </w:r>
      <w:r w:rsidR="00950469" w:rsidRPr="00231513">
        <w:rPr>
          <w:sz w:val="24"/>
          <w:szCs w:val="24"/>
        </w:rPr>
        <w:t>_________________________</w:t>
      </w:r>
    </w:p>
    <w:p w:rsidR="00950469" w:rsidRDefault="004D3875" w:rsidP="004D3875">
      <w:pPr>
        <w:spacing w:after="0"/>
        <w:rPr>
          <w:sz w:val="24"/>
          <w:szCs w:val="24"/>
        </w:rPr>
      </w:pPr>
      <w:r>
        <w:rPr>
          <w:sz w:val="24"/>
          <w:szCs w:val="24"/>
        </w:rPr>
        <w:t>Date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950469" w:rsidRPr="00231513">
        <w:rPr>
          <w:sz w:val="24"/>
          <w:szCs w:val="24"/>
        </w:rPr>
        <w:t>Date</w:t>
      </w:r>
    </w:p>
    <w:sectPr w:rsidR="00950469" w:rsidSect="002A0B7B">
      <w:footerReference w:type="default" r:id="rId9"/>
      <w:pgSz w:w="12240" w:h="15840"/>
      <w:pgMar w:top="900" w:right="99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555" w:rsidRDefault="00467555" w:rsidP="00950469">
      <w:pPr>
        <w:spacing w:after="0" w:line="240" w:lineRule="auto"/>
      </w:pPr>
      <w:r>
        <w:separator/>
      </w:r>
    </w:p>
  </w:endnote>
  <w:endnote w:type="continuationSeparator" w:id="0">
    <w:p w:rsidR="00467555" w:rsidRDefault="00467555" w:rsidP="00950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ヒラギノ角ゴ Pro W3"/>
    <w:charset w:val="4E"/>
    <w:family w:val="auto"/>
    <w:pitch w:val="variable"/>
    <w:sig w:usb0="00000001" w:usb1="00000000" w:usb2="01000407" w:usb3="00000000" w:csb0="00020000" w:csb1="00000000"/>
  </w:font>
  <w:font w:name="Futura">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94" w:rsidRDefault="00A94794" w:rsidP="00087E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77DB">
      <w:rPr>
        <w:rStyle w:val="PageNumber"/>
        <w:noProof/>
      </w:rPr>
      <w:t>2</w:t>
    </w:r>
    <w:r>
      <w:rPr>
        <w:rStyle w:val="PageNumber"/>
      </w:rPr>
      <w:fldChar w:fldCharType="end"/>
    </w:r>
  </w:p>
  <w:p w:rsidR="00A94794" w:rsidRDefault="00A94794" w:rsidP="00782964">
    <w:pPr>
      <w:pStyle w:val="Footer"/>
      <w:ind w:right="360"/>
      <w:jc w:val="center"/>
    </w:pPr>
  </w:p>
  <w:p w:rsidR="00A94794" w:rsidRDefault="00A94794" w:rsidP="00162549">
    <w:pPr>
      <w:pStyle w:val="Footer"/>
      <w:tabs>
        <w:tab w:val="clear" w:pos="4680"/>
        <w:tab w:val="clear" w:pos="9360"/>
        <w:tab w:val="left" w:pos="6105"/>
      </w:tabs>
      <w:rPr>
        <w:ins w:id="875" w:author="Debra Sykes" w:date="2012-05-29T13:48:00Z"/>
        <w:color w:val="7F7F7F"/>
      </w:rPr>
    </w:pPr>
    <w:r w:rsidRPr="00F04253">
      <w:rPr>
        <w:color w:val="7F7F7F"/>
      </w:rPr>
      <w:t xml:space="preserve">Tuesday, </w:t>
    </w:r>
    <w:del w:id="876" w:author="Administrator" w:date="2012-04-10T10:56:00Z">
      <w:r w:rsidRPr="00F04253" w:rsidDel="0012514B">
        <w:rPr>
          <w:color w:val="7F7F7F"/>
        </w:rPr>
        <w:delText>March 27</w:delText>
      </w:r>
    </w:del>
    <w:ins w:id="877" w:author="Debra Sykes" w:date="2012-05-29T13:48:00Z">
      <w:r>
        <w:rPr>
          <w:color w:val="7F7F7F"/>
        </w:rPr>
        <w:t>May 2</w:t>
      </w:r>
    </w:ins>
    <w:ins w:id="878" w:author="Administrator" w:date="2012-04-10T10:56:00Z">
      <w:del w:id="879" w:author="Debra Sykes" w:date="2012-05-29T13:48:00Z">
        <w:r w:rsidRPr="00F04253" w:rsidDel="00FE5672">
          <w:rPr>
            <w:color w:val="7F7F7F"/>
          </w:rPr>
          <w:delText>April 1</w:delText>
        </w:r>
      </w:del>
    </w:ins>
    <w:ins w:id="880" w:author="Debra Sykes" w:date="2012-04-19T14:49:00Z">
      <w:r>
        <w:rPr>
          <w:color w:val="7F7F7F"/>
        </w:rPr>
        <w:t>9</w:t>
      </w:r>
    </w:ins>
    <w:ins w:id="881" w:author="Administrator" w:date="2012-04-10T10:56:00Z">
      <w:del w:id="882" w:author="Debra Sykes" w:date="2012-04-19T14:49:00Z">
        <w:r w:rsidRPr="00F04253" w:rsidDel="00DE1848">
          <w:rPr>
            <w:color w:val="7F7F7F"/>
          </w:rPr>
          <w:delText>0</w:delText>
        </w:r>
      </w:del>
    </w:ins>
    <w:r w:rsidRPr="00F04253">
      <w:rPr>
        <w:color w:val="7F7F7F"/>
      </w:rPr>
      <w:t>, 2012</w:t>
    </w:r>
  </w:p>
  <w:p w:rsidR="00A94794" w:rsidRPr="00F04253" w:rsidRDefault="00A94794" w:rsidP="00162549">
    <w:pPr>
      <w:pStyle w:val="Footer"/>
      <w:numPr>
        <w:ins w:id="883" w:author="Debra Sykes" w:date="2012-05-29T13:48:00Z"/>
      </w:numPr>
      <w:tabs>
        <w:tab w:val="clear" w:pos="4680"/>
        <w:tab w:val="clear" w:pos="9360"/>
        <w:tab w:val="left" w:pos="6105"/>
      </w:tabs>
      <w:rPr>
        <w:color w:val="7F7F7F"/>
      </w:rPr>
    </w:pPr>
    <w:ins w:id="884" w:author="Administrator" w:date="2012-04-11T11:10:00Z">
      <w:del w:id="885" w:author="Debra Sykes" w:date="2012-05-29T13:48:00Z">
        <w:r w:rsidDel="00FE5672">
          <w:rPr>
            <w:color w:val="7F7F7F"/>
          </w:rPr>
          <w:delText xml:space="preserve"> at </w:delText>
        </w:r>
      </w:del>
      <w:del w:id="886" w:author="Debra Sykes" w:date="2012-04-19T14:49:00Z">
        <w:r w:rsidDel="00DE1848">
          <w:rPr>
            <w:color w:val="7F7F7F"/>
          </w:rPr>
          <w:delText>1:30</w:delText>
        </w:r>
      </w:del>
      <w:del w:id="887" w:author="Debra Sykes" w:date="2012-05-29T13:48:00Z">
        <w:r w:rsidDel="00FE5672">
          <w:rPr>
            <w:color w:val="7F7F7F"/>
          </w:rPr>
          <w:delText xml:space="preserve"> PM</w:delText>
        </w:r>
      </w:del>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555" w:rsidRDefault="00467555" w:rsidP="00950469">
      <w:pPr>
        <w:spacing w:after="0" w:line="240" w:lineRule="auto"/>
      </w:pPr>
      <w:r>
        <w:separator/>
      </w:r>
    </w:p>
  </w:footnote>
  <w:footnote w:type="continuationSeparator" w:id="0">
    <w:p w:rsidR="00467555" w:rsidRDefault="00467555" w:rsidP="009504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CF84606"/>
    <w:lvl w:ilvl="0">
      <w:numFmt w:val="bullet"/>
      <w:lvlText w:val="*"/>
      <w:lvlJc w:val="left"/>
    </w:lvl>
  </w:abstractNum>
  <w:abstractNum w:abstractNumId="1">
    <w:nsid w:val="00000001"/>
    <w:multiLevelType w:val="multilevel"/>
    <w:tmpl w:val="894EE873"/>
    <w:lvl w:ilvl="0">
      <w:start w:val="1"/>
      <w:numFmt w:val="decimal"/>
      <w:lvlText w:val="%1."/>
      <w:lvlJc w:val="left"/>
      <w:pPr>
        <w:tabs>
          <w:tab w:val="num" w:pos="393"/>
        </w:tabs>
        <w:ind w:left="393" w:firstLine="360"/>
      </w:pPr>
      <w:rPr>
        <w:rFonts w:hint="default"/>
        <w:position w:val="0"/>
      </w:rPr>
    </w:lvl>
    <w:lvl w:ilvl="1">
      <w:start w:val="1"/>
      <w:numFmt w:val="lowerLetter"/>
      <w:lvlText w:val="%2."/>
      <w:lvlJc w:val="left"/>
      <w:pPr>
        <w:tabs>
          <w:tab w:val="num" w:pos="360"/>
        </w:tabs>
        <w:ind w:left="360" w:firstLine="1080"/>
      </w:pPr>
      <w:rPr>
        <w:rFonts w:hint="default"/>
        <w:position w:val="0"/>
      </w:rPr>
    </w:lvl>
    <w:lvl w:ilvl="2">
      <w:start w:val="1"/>
      <w:numFmt w:val="lowerRoman"/>
      <w:lvlText w:val="%3."/>
      <w:lvlJc w:val="left"/>
      <w:pPr>
        <w:tabs>
          <w:tab w:val="num" w:pos="296"/>
        </w:tabs>
        <w:ind w:left="296" w:firstLine="1864"/>
      </w:pPr>
      <w:rPr>
        <w:rFonts w:hint="default"/>
        <w:position w:val="0"/>
      </w:rPr>
    </w:lvl>
    <w:lvl w:ilvl="3">
      <w:start w:val="1"/>
      <w:numFmt w:val="decimal"/>
      <w:lvlText w:val="%4."/>
      <w:lvlJc w:val="left"/>
      <w:pPr>
        <w:tabs>
          <w:tab w:val="num" w:pos="360"/>
        </w:tabs>
        <w:ind w:left="360" w:firstLine="2520"/>
      </w:pPr>
      <w:rPr>
        <w:rFonts w:hint="default"/>
        <w:position w:val="0"/>
      </w:rPr>
    </w:lvl>
    <w:lvl w:ilvl="4">
      <w:start w:val="1"/>
      <w:numFmt w:val="lowerLetter"/>
      <w:lvlText w:val="%5."/>
      <w:lvlJc w:val="left"/>
      <w:pPr>
        <w:tabs>
          <w:tab w:val="num" w:pos="360"/>
        </w:tabs>
        <w:ind w:left="360" w:firstLine="3240"/>
      </w:pPr>
      <w:rPr>
        <w:rFonts w:hint="default"/>
        <w:position w:val="0"/>
      </w:rPr>
    </w:lvl>
    <w:lvl w:ilvl="5">
      <w:start w:val="1"/>
      <w:numFmt w:val="lowerRoman"/>
      <w:lvlText w:val="%6."/>
      <w:lvlJc w:val="left"/>
      <w:pPr>
        <w:tabs>
          <w:tab w:val="num" w:pos="296"/>
        </w:tabs>
        <w:ind w:left="296" w:firstLine="4024"/>
      </w:pPr>
      <w:rPr>
        <w:rFonts w:hint="default"/>
        <w:position w:val="0"/>
      </w:rPr>
    </w:lvl>
    <w:lvl w:ilvl="6">
      <w:start w:val="1"/>
      <w:numFmt w:val="decimal"/>
      <w:lvlText w:val="%7."/>
      <w:lvlJc w:val="left"/>
      <w:pPr>
        <w:tabs>
          <w:tab w:val="num" w:pos="360"/>
        </w:tabs>
        <w:ind w:left="360" w:firstLine="4680"/>
      </w:pPr>
      <w:rPr>
        <w:rFonts w:hint="default"/>
        <w:position w:val="0"/>
      </w:rPr>
    </w:lvl>
    <w:lvl w:ilvl="7">
      <w:start w:val="1"/>
      <w:numFmt w:val="lowerLetter"/>
      <w:lvlText w:val="%8."/>
      <w:lvlJc w:val="left"/>
      <w:pPr>
        <w:tabs>
          <w:tab w:val="num" w:pos="360"/>
        </w:tabs>
        <w:ind w:left="360" w:firstLine="5400"/>
      </w:pPr>
      <w:rPr>
        <w:rFonts w:hint="default"/>
        <w:position w:val="0"/>
      </w:rPr>
    </w:lvl>
    <w:lvl w:ilvl="8">
      <w:start w:val="1"/>
      <w:numFmt w:val="lowerRoman"/>
      <w:lvlText w:val="%9."/>
      <w:lvlJc w:val="left"/>
      <w:pPr>
        <w:tabs>
          <w:tab w:val="num" w:pos="296"/>
        </w:tabs>
        <w:ind w:left="296" w:firstLine="6184"/>
      </w:pPr>
      <w:rPr>
        <w:rFonts w:hint="default"/>
        <w:position w:val="0"/>
      </w:rPr>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32C17"/>
    <w:multiLevelType w:val="hybridMultilevel"/>
    <w:tmpl w:val="EE166B1A"/>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162C9C"/>
    <w:multiLevelType w:val="hybridMultilevel"/>
    <w:tmpl w:val="1BCCB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3132D5"/>
    <w:multiLevelType w:val="hybridMultilevel"/>
    <w:tmpl w:val="EDBA8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8D7891"/>
    <w:multiLevelType w:val="multilevel"/>
    <w:tmpl w:val="EE9A2A84"/>
    <w:lvl w:ilvl="0">
      <w:start w:val="17"/>
      <w:numFmt w:val="decimal"/>
      <w:lvlText w:val="%1.......ꐘ"/>
      <w:lvlJc w:val="left"/>
      <w:pPr>
        <w:ind w:left="1800" w:hanging="1800"/>
      </w:pPr>
      <w:rPr>
        <w:rFonts w:hint="default"/>
        <w:u w:val="single"/>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u w:val="single"/>
      </w:rPr>
    </w:lvl>
  </w:abstractNum>
  <w:abstractNum w:abstractNumId="7">
    <w:nsid w:val="26BB0957"/>
    <w:multiLevelType w:val="hybridMultilevel"/>
    <w:tmpl w:val="DC88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EF5F94"/>
    <w:multiLevelType w:val="hybridMultilevel"/>
    <w:tmpl w:val="02B29F70"/>
    <w:lvl w:ilvl="0" w:tplc="9B6E69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11A736C"/>
    <w:multiLevelType w:val="hybridMultilevel"/>
    <w:tmpl w:val="17F6A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4753371"/>
    <w:multiLevelType w:val="hybridMultilevel"/>
    <w:tmpl w:val="2340CFD8"/>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1">
    <w:nsid w:val="4063546F"/>
    <w:multiLevelType w:val="hybridMultilevel"/>
    <w:tmpl w:val="CA34B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13639A"/>
    <w:multiLevelType w:val="hybridMultilevel"/>
    <w:tmpl w:val="0BA069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A1765B"/>
    <w:multiLevelType w:val="hybridMultilevel"/>
    <w:tmpl w:val="52D2A278"/>
    <w:lvl w:ilvl="0" w:tplc="6820EE0E">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F27E89"/>
    <w:multiLevelType w:val="hybridMultilevel"/>
    <w:tmpl w:val="157476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7D3E5F"/>
    <w:multiLevelType w:val="hybridMultilevel"/>
    <w:tmpl w:val="6B54DBF2"/>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E019AD"/>
    <w:multiLevelType w:val="hybridMultilevel"/>
    <w:tmpl w:val="C77C6EA2"/>
    <w:lvl w:ilvl="0" w:tplc="C758EFA2">
      <w:start w:val="3"/>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BF303B"/>
    <w:multiLevelType w:val="hybridMultilevel"/>
    <w:tmpl w:val="271CC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F45BFB"/>
    <w:multiLevelType w:val="hybridMultilevel"/>
    <w:tmpl w:val="EB1E7188"/>
    <w:lvl w:ilvl="0" w:tplc="5B6CD290">
      <w:start w:val="1"/>
      <w:numFmt w:val="bullet"/>
      <w:lvlText w:val=""/>
      <w:lvlJc w:val="left"/>
      <w:pPr>
        <w:tabs>
          <w:tab w:val="num" w:pos="360"/>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8FF0F12"/>
    <w:multiLevelType w:val="hybridMultilevel"/>
    <w:tmpl w:val="AE00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1572DF"/>
    <w:multiLevelType w:val="hybridMultilevel"/>
    <w:tmpl w:val="63344A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B245F7D"/>
    <w:multiLevelType w:val="hybridMultilevel"/>
    <w:tmpl w:val="F5149A50"/>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num w:numId="1">
    <w:abstractNumId w:val="11"/>
  </w:num>
  <w:num w:numId="2">
    <w:abstractNumId w:val="14"/>
  </w:num>
  <w:num w:numId="3">
    <w:abstractNumId w:val="0"/>
    <w:lvlOverride w:ilvl="0">
      <w:lvl w:ilvl="0">
        <w:numFmt w:val="bullet"/>
        <w:lvlText w:val="•"/>
        <w:legacy w:legacy="1" w:legacySpace="0" w:legacyIndent="0"/>
        <w:lvlJc w:val="left"/>
        <w:rPr>
          <w:rFonts w:ascii="Helv" w:hAnsi="Helv" w:hint="default"/>
        </w:rPr>
      </w:lvl>
    </w:lvlOverride>
  </w:num>
  <w:num w:numId="4">
    <w:abstractNumId w:val="20"/>
  </w:num>
  <w:num w:numId="5">
    <w:abstractNumId w:val="1"/>
  </w:num>
  <w:num w:numId="6">
    <w:abstractNumId w:val="2"/>
  </w:num>
  <w:num w:numId="7">
    <w:abstractNumId w:val="13"/>
  </w:num>
  <w:num w:numId="8">
    <w:abstractNumId w:val="16"/>
  </w:num>
  <w:num w:numId="9">
    <w:abstractNumId w:val="5"/>
  </w:num>
  <w:num w:numId="10">
    <w:abstractNumId w:val="4"/>
  </w:num>
  <w:num w:numId="11">
    <w:abstractNumId w:val="10"/>
  </w:num>
  <w:num w:numId="12">
    <w:abstractNumId w:val="9"/>
  </w:num>
  <w:num w:numId="13">
    <w:abstractNumId w:val="21"/>
  </w:num>
  <w:num w:numId="14">
    <w:abstractNumId w:val="18"/>
  </w:num>
  <w:num w:numId="15">
    <w:abstractNumId w:val="17"/>
  </w:num>
  <w:num w:numId="16">
    <w:abstractNumId w:val="7"/>
  </w:num>
  <w:num w:numId="17">
    <w:abstractNumId w:val="6"/>
  </w:num>
  <w:num w:numId="18">
    <w:abstractNumId w:val="8"/>
  </w:num>
  <w:num w:numId="19">
    <w:abstractNumId w:val="12"/>
  </w:num>
  <w:num w:numId="20">
    <w:abstractNumId w:val="3"/>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16B3D"/>
    <w:rsid w:val="0001368E"/>
    <w:rsid w:val="00031FE7"/>
    <w:rsid w:val="0003360F"/>
    <w:rsid w:val="00036CCF"/>
    <w:rsid w:val="00056726"/>
    <w:rsid w:val="00057C88"/>
    <w:rsid w:val="000677F1"/>
    <w:rsid w:val="00070521"/>
    <w:rsid w:val="00070AA3"/>
    <w:rsid w:val="0007253E"/>
    <w:rsid w:val="000748C6"/>
    <w:rsid w:val="00083F2C"/>
    <w:rsid w:val="00084EE5"/>
    <w:rsid w:val="00087E2B"/>
    <w:rsid w:val="00097AC8"/>
    <w:rsid w:val="000A3628"/>
    <w:rsid w:val="000A37C9"/>
    <w:rsid w:val="000A706F"/>
    <w:rsid w:val="000A76E4"/>
    <w:rsid w:val="000B0E0E"/>
    <w:rsid w:val="000B4921"/>
    <w:rsid w:val="000C4FDE"/>
    <w:rsid w:val="000D21C5"/>
    <w:rsid w:val="000F1F1E"/>
    <w:rsid w:val="00103E3B"/>
    <w:rsid w:val="00110C81"/>
    <w:rsid w:val="0012377C"/>
    <w:rsid w:val="0012514B"/>
    <w:rsid w:val="001454FD"/>
    <w:rsid w:val="00156C21"/>
    <w:rsid w:val="00162549"/>
    <w:rsid w:val="00166C5B"/>
    <w:rsid w:val="00170381"/>
    <w:rsid w:val="00170F67"/>
    <w:rsid w:val="00181541"/>
    <w:rsid w:val="00184E12"/>
    <w:rsid w:val="00190719"/>
    <w:rsid w:val="00194E45"/>
    <w:rsid w:val="001A2F0D"/>
    <w:rsid w:val="001D09C7"/>
    <w:rsid w:val="001E37EF"/>
    <w:rsid w:val="001E5FA3"/>
    <w:rsid w:val="001F0889"/>
    <w:rsid w:val="001F3FA5"/>
    <w:rsid w:val="001F53A5"/>
    <w:rsid w:val="001F5DE1"/>
    <w:rsid w:val="001F6866"/>
    <w:rsid w:val="0020032F"/>
    <w:rsid w:val="00200B0D"/>
    <w:rsid w:val="00210C94"/>
    <w:rsid w:val="00212660"/>
    <w:rsid w:val="00216B3D"/>
    <w:rsid w:val="00217FB7"/>
    <w:rsid w:val="00226EB8"/>
    <w:rsid w:val="00231513"/>
    <w:rsid w:val="00236530"/>
    <w:rsid w:val="00240911"/>
    <w:rsid w:val="0025437E"/>
    <w:rsid w:val="00256B17"/>
    <w:rsid w:val="00262477"/>
    <w:rsid w:val="00275255"/>
    <w:rsid w:val="00275FD8"/>
    <w:rsid w:val="0028543E"/>
    <w:rsid w:val="002862EA"/>
    <w:rsid w:val="002873BB"/>
    <w:rsid w:val="00287B2C"/>
    <w:rsid w:val="002A0B7B"/>
    <w:rsid w:val="002A31E3"/>
    <w:rsid w:val="002A4531"/>
    <w:rsid w:val="002B1CCA"/>
    <w:rsid w:val="002C362E"/>
    <w:rsid w:val="002C643D"/>
    <w:rsid w:val="002C6D42"/>
    <w:rsid w:val="002D0378"/>
    <w:rsid w:val="002D142B"/>
    <w:rsid w:val="002D73DD"/>
    <w:rsid w:val="002F7993"/>
    <w:rsid w:val="00304859"/>
    <w:rsid w:val="00316DFA"/>
    <w:rsid w:val="00325374"/>
    <w:rsid w:val="00332AF0"/>
    <w:rsid w:val="00334E5F"/>
    <w:rsid w:val="0033524F"/>
    <w:rsid w:val="003536C5"/>
    <w:rsid w:val="003609C3"/>
    <w:rsid w:val="00365970"/>
    <w:rsid w:val="00365AE0"/>
    <w:rsid w:val="00367F43"/>
    <w:rsid w:val="00371720"/>
    <w:rsid w:val="00377F3E"/>
    <w:rsid w:val="00380137"/>
    <w:rsid w:val="003816A8"/>
    <w:rsid w:val="003868F3"/>
    <w:rsid w:val="00391285"/>
    <w:rsid w:val="003912F3"/>
    <w:rsid w:val="0039417A"/>
    <w:rsid w:val="003A039A"/>
    <w:rsid w:val="003A088E"/>
    <w:rsid w:val="003C2ACF"/>
    <w:rsid w:val="003D36FD"/>
    <w:rsid w:val="003E04DE"/>
    <w:rsid w:val="003E113D"/>
    <w:rsid w:val="003E2468"/>
    <w:rsid w:val="003F4BEF"/>
    <w:rsid w:val="003F4EE2"/>
    <w:rsid w:val="004119C3"/>
    <w:rsid w:val="00413BF4"/>
    <w:rsid w:val="004145B2"/>
    <w:rsid w:val="00416090"/>
    <w:rsid w:val="004162D8"/>
    <w:rsid w:val="004231FE"/>
    <w:rsid w:val="00427275"/>
    <w:rsid w:val="0043021B"/>
    <w:rsid w:val="00433097"/>
    <w:rsid w:val="00441512"/>
    <w:rsid w:val="004525DD"/>
    <w:rsid w:val="00467555"/>
    <w:rsid w:val="004675C1"/>
    <w:rsid w:val="00477151"/>
    <w:rsid w:val="00496060"/>
    <w:rsid w:val="004A6623"/>
    <w:rsid w:val="004A74CE"/>
    <w:rsid w:val="004B36D9"/>
    <w:rsid w:val="004B4A50"/>
    <w:rsid w:val="004B6760"/>
    <w:rsid w:val="004D138E"/>
    <w:rsid w:val="004D3875"/>
    <w:rsid w:val="004F2E87"/>
    <w:rsid w:val="004F506C"/>
    <w:rsid w:val="004F5205"/>
    <w:rsid w:val="00520608"/>
    <w:rsid w:val="00520903"/>
    <w:rsid w:val="005231AF"/>
    <w:rsid w:val="00534F0D"/>
    <w:rsid w:val="00535B14"/>
    <w:rsid w:val="00542F5A"/>
    <w:rsid w:val="005465AD"/>
    <w:rsid w:val="0056301D"/>
    <w:rsid w:val="005710CB"/>
    <w:rsid w:val="0057761D"/>
    <w:rsid w:val="00580D97"/>
    <w:rsid w:val="00584C8B"/>
    <w:rsid w:val="00584EB4"/>
    <w:rsid w:val="00586F9D"/>
    <w:rsid w:val="005876E9"/>
    <w:rsid w:val="0059306F"/>
    <w:rsid w:val="005A3CC2"/>
    <w:rsid w:val="005A54A5"/>
    <w:rsid w:val="005B62C5"/>
    <w:rsid w:val="005B6C6C"/>
    <w:rsid w:val="005C4F41"/>
    <w:rsid w:val="005D2064"/>
    <w:rsid w:val="005D4FD4"/>
    <w:rsid w:val="005E1319"/>
    <w:rsid w:val="005F377F"/>
    <w:rsid w:val="005F64CC"/>
    <w:rsid w:val="00604AF3"/>
    <w:rsid w:val="00611D36"/>
    <w:rsid w:val="00615D49"/>
    <w:rsid w:val="0063095E"/>
    <w:rsid w:val="00631404"/>
    <w:rsid w:val="006409AA"/>
    <w:rsid w:val="006575F8"/>
    <w:rsid w:val="00662C86"/>
    <w:rsid w:val="00667CEF"/>
    <w:rsid w:val="006775E6"/>
    <w:rsid w:val="00680F48"/>
    <w:rsid w:val="00685545"/>
    <w:rsid w:val="00694DAC"/>
    <w:rsid w:val="006973A3"/>
    <w:rsid w:val="006A3863"/>
    <w:rsid w:val="006A59CD"/>
    <w:rsid w:val="006B504A"/>
    <w:rsid w:val="006C0774"/>
    <w:rsid w:val="006C0B73"/>
    <w:rsid w:val="006C10A0"/>
    <w:rsid w:val="006C4B34"/>
    <w:rsid w:val="006D06F8"/>
    <w:rsid w:val="006D348A"/>
    <w:rsid w:val="006D6116"/>
    <w:rsid w:val="006E3FBE"/>
    <w:rsid w:val="00720910"/>
    <w:rsid w:val="007301C9"/>
    <w:rsid w:val="00743ACC"/>
    <w:rsid w:val="00745CF6"/>
    <w:rsid w:val="007462ED"/>
    <w:rsid w:val="0076197A"/>
    <w:rsid w:val="00762BAF"/>
    <w:rsid w:val="007747C3"/>
    <w:rsid w:val="00781363"/>
    <w:rsid w:val="00782964"/>
    <w:rsid w:val="00796759"/>
    <w:rsid w:val="007A689A"/>
    <w:rsid w:val="007A7597"/>
    <w:rsid w:val="007B58AB"/>
    <w:rsid w:val="007C1E2A"/>
    <w:rsid w:val="007C40DB"/>
    <w:rsid w:val="007D05CC"/>
    <w:rsid w:val="007D3AA1"/>
    <w:rsid w:val="007D5F98"/>
    <w:rsid w:val="007E32C6"/>
    <w:rsid w:val="007F2078"/>
    <w:rsid w:val="00813518"/>
    <w:rsid w:val="00816176"/>
    <w:rsid w:val="0082000B"/>
    <w:rsid w:val="00821220"/>
    <w:rsid w:val="0085350E"/>
    <w:rsid w:val="00853BA9"/>
    <w:rsid w:val="008611FF"/>
    <w:rsid w:val="008670DF"/>
    <w:rsid w:val="00871C23"/>
    <w:rsid w:val="0087345A"/>
    <w:rsid w:val="00873E0B"/>
    <w:rsid w:val="00876744"/>
    <w:rsid w:val="00885D31"/>
    <w:rsid w:val="00893174"/>
    <w:rsid w:val="00894518"/>
    <w:rsid w:val="00897BB1"/>
    <w:rsid w:val="008A057A"/>
    <w:rsid w:val="008A22CB"/>
    <w:rsid w:val="008A387E"/>
    <w:rsid w:val="008A6D84"/>
    <w:rsid w:val="008B5E82"/>
    <w:rsid w:val="008B5F39"/>
    <w:rsid w:val="008C17B8"/>
    <w:rsid w:val="008C1858"/>
    <w:rsid w:val="008D25B9"/>
    <w:rsid w:val="008D589C"/>
    <w:rsid w:val="008E4182"/>
    <w:rsid w:val="008E7411"/>
    <w:rsid w:val="008F0C7E"/>
    <w:rsid w:val="00911E86"/>
    <w:rsid w:val="0094141A"/>
    <w:rsid w:val="00946409"/>
    <w:rsid w:val="00950469"/>
    <w:rsid w:val="009560AD"/>
    <w:rsid w:val="00956F25"/>
    <w:rsid w:val="00957176"/>
    <w:rsid w:val="009578FB"/>
    <w:rsid w:val="0096423C"/>
    <w:rsid w:val="00965367"/>
    <w:rsid w:val="00973127"/>
    <w:rsid w:val="009757FD"/>
    <w:rsid w:val="009765BB"/>
    <w:rsid w:val="00997B53"/>
    <w:rsid w:val="009A1EA7"/>
    <w:rsid w:val="009B21E1"/>
    <w:rsid w:val="009C3280"/>
    <w:rsid w:val="009C6628"/>
    <w:rsid w:val="009D3FE4"/>
    <w:rsid w:val="009D5721"/>
    <w:rsid w:val="009D7F1A"/>
    <w:rsid w:val="009E1E30"/>
    <w:rsid w:val="009F2AB8"/>
    <w:rsid w:val="00A11F09"/>
    <w:rsid w:val="00A12F79"/>
    <w:rsid w:val="00A13635"/>
    <w:rsid w:val="00A244DD"/>
    <w:rsid w:val="00A24B90"/>
    <w:rsid w:val="00A42EB4"/>
    <w:rsid w:val="00A53D79"/>
    <w:rsid w:val="00A628A2"/>
    <w:rsid w:val="00A72438"/>
    <w:rsid w:val="00A744A3"/>
    <w:rsid w:val="00A74DE3"/>
    <w:rsid w:val="00A82442"/>
    <w:rsid w:val="00A90BA9"/>
    <w:rsid w:val="00A93CAD"/>
    <w:rsid w:val="00A94794"/>
    <w:rsid w:val="00A96857"/>
    <w:rsid w:val="00AA0F30"/>
    <w:rsid w:val="00AB000C"/>
    <w:rsid w:val="00AC0BE9"/>
    <w:rsid w:val="00AC3A61"/>
    <w:rsid w:val="00AD00B8"/>
    <w:rsid w:val="00AD39B0"/>
    <w:rsid w:val="00AD44D0"/>
    <w:rsid w:val="00AD5A23"/>
    <w:rsid w:val="00AD5A44"/>
    <w:rsid w:val="00AD7A04"/>
    <w:rsid w:val="00AE57EE"/>
    <w:rsid w:val="00AE7A77"/>
    <w:rsid w:val="00AF7005"/>
    <w:rsid w:val="00B0046E"/>
    <w:rsid w:val="00B06088"/>
    <w:rsid w:val="00B20A65"/>
    <w:rsid w:val="00B211D7"/>
    <w:rsid w:val="00B21961"/>
    <w:rsid w:val="00B21C74"/>
    <w:rsid w:val="00B36E93"/>
    <w:rsid w:val="00B45D17"/>
    <w:rsid w:val="00B56403"/>
    <w:rsid w:val="00B623F4"/>
    <w:rsid w:val="00B6491F"/>
    <w:rsid w:val="00B7194F"/>
    <w:rsid w:val="00BA5116"/>
    <w:rsid w:val="00BC388B"/>
    <w:rsid w:val="00BC4A4F"/>
    <w:rsid w:val="00BD68A5"/>
    <w:rsid w:val="00BD6C9A"/>
    <w:rsid w:val="00BD71C2"/>
    <w:rsid w:val="00BF17D8"/>
    <w:rsid w:val="00C03887"/>
    <w:rsid w:val="00C03BB0"/>
    <w:rsid w:val="00C06D66"/>
    <w:rsid w:val="00C1241C"/>
    <w:rsid w:val="00C150D7"/>
    <w:rsid w:val="00C176F4"/>
    <w:rsid w:val="00C21D2E"/>
    <w:rsid w:val="00C42821"/>
    <w:rsid w:val="00C44401"/>
    <w:rsid w:val="00C464D2"/>
    <w:rsid w:val="00C67189"/>
    <w:rsid w:val="00C67E32"/>
    <w:rsid w:val="00C74D87"/>
    <w:rsid w:val="00C77113"/>
    <w:rsid w:val="00C77F5C"/>
    <w:rsid w:val="00C84D14"/>
    <w:rsid w:val="00C87341"/>
    <w:rsid w:val="00C91D36"/>
    <w:rsid w:val="00C95E7E"/>
    <w:rsid w:val="00C97B1B"/>
    <w:rsid w:val="00CA2DFF"/>
    <w:rsid w:val="00CA43DF"/>
    <w:rsid w:val="00CB27F3"/>
    <w:rsid w:val="00CD72CC"/>
    <w:rsid w:val="00CE2A31"/>
    <w:rsid w:val="00CE2E1E"/>
    <w:rsid w:val="00CF0BB2"/>
    <w:rsid w:val="00CF785D"/>
    <w:rsid w:val="00D06B9C"/>
    <w:rsid w:val="00D15EC9"/>
    <w:rsid w:val="00D203DD"/>
    <w:rsid w:val="00D24E06"/>
    <w:rsid w:val="00D26D46"/>
    <w:rsid w:val="00D32310"/>
    <w:rsid w:val="00D51A53"/>
    <w:rsid w:val="00D6006D"/>
    <w:rsid w:val="00D64CEB"/>
    <w:rsid w:val="00D64F26"/>
    <w:rsid w:val="00D706CC"/>
    <w:rsid w:val="00D72520"/>
    <w:rsid w:val="00D75FBC"/>
    <w:rsid w:val="00D80132"/>
    <w:rsid w:val="00D847A4"/>
    <w:rsid w:val="00D85EB6"/>
    <w:rsid w:val="00D872F0"/>
    <w:rsid w:val="00DA0493"/>
    <w:rsid w:val="00DA079B"/>
    <w:rsid w:val="00DA3CF7"/>
    <w:rsid w:val="00DC2045"/>
    <w:rsid w:val="00DE1848"/>
    <w:rsid w:val="00DE6926"/>
    <w:rsid w:val="00E00AA4"/>
    <w:rsid w:val="00E01861"/>
    <w:rsid w:val="00E0197D"/>
    <w:rsid w:val="00E05A17"/>
    <w:rsid w:val="00E1366D"/>
    <w:rsid w:val="00E177DB"/>
    <w:rsid w:val="00E20012"/>
    <w:rsid w:val="00E20B22"/>
    <w:rsid w:val="00E27BFF"/>
    <w:rsid w:val="00E53173"/>
    <w:rsid w:val="00E70B62"/>
    <w:rsid w:val="00E77491"/>
    <w:rsid w:val="00E83706"/>
    <w:rsid w:val="00E90E0A"/>
    <w:rsid w:val="00E96B9F"/>
    <w:rsid w:val="00EA0283"/>
    <w:rsid w:val="00EA198E"/>
    <w:rsid w:val="00EC73ED"/>
    <w:rsid w:val="00ED0687"/>
    <w:rsid w:val="00ED0A9A"/>
    <w:rsid w:val="00EE1656"/>
    <w:rsid w:val="00EE3768"/>
    <w:rsid w:val="00EF10A7"/>
    <w:rsid w:val="00EF2255"/>
    <w:rsid w:val="00EF23FB"/>
    <w:rsid w:val="00EF6167"/>
    <w:rsid w:val="00EF7305"/>
    <w:rsid w:val="00F0290E"/>
    <w:rsid w:val="00F04253"/>
    <w:rsid w:val="00F0582A"/>
    <w:rsid w:val="00F06572"/>
    <w:rsid w:val="00F06EE2"/>
    <w:rsid w:val="00F1408A"/>
    <w:rsid w:val="00F20342"/>
    <w:rsid w:val="00F31316"/>
    <w:rsid w:val="00F34AC2"/>
    <w:rsid w:val="00F350A2"/>
    <w:rsid w:val="00F545DA"/>
    <w:rsid w:val="00F61823"/>
    <w:rsid w:val="00F670A6"/>
    <w:rsid w:val="00F7059F"/>
    <w:rsid w:val="00F8233E"/>
    <w:rsid w:val="00F8324A"/>
    <w:rsid w:val="00FA2EF6"/>
    <w:rsid w:val="00FA43F0"/>
    <w:rsid w:val="00FA5781"/>
    <w:rsid w:val="00FA678D"/>
    <w:rsid w:val="00FB23D3"/>
    <w:rsid w:val="00FC41AF"/>
    <w:rsid w:val="00FD214F"/>
    <w:rsid w:val="00FD2E79"/>
    <w:rsid w:val="00FD7DBA"/>
    <w:rsid w:val="00FE157D"/>
    <w:rsid w:val="00FE5672"/>
    <w:rsid w:val="00FE57EA"/>
    <w:rsid w:val="00FE7491"/>
    <w:rsid w:val="00FF1D96"/>
    <w:rsid w:val="00FF3C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3CC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B3D"/>
    <w:pPr>
      <w:ind w:left="720"/>
      <w:contextualSpacing/>
    </w:pPr>
  </w:style>
  <w:style w:type="paragraph" w:styleId="Header">
    <w:name w:val="header"/>
    <w:basedOn w:val="Normal"/>
    <w:link w:val="HeaderChar"/>
    <w:unhideWhenUsed/>
    <w:rsid w:val="00950469"/>
    <w:pPr>
      <w:tabs>
        <w:tab w:val="center" w:pos="4680"/>
        <w:tab w:val="right" w:pos="9360"/>
      </w:tabs>
      <w:spacing w:after="0" w:line="240" w:lineRule="auto"/>
    </w:pPr>
  </w:style>
  <w:style w:type="character" w:customStyle="1" w:styleId="HeaderChar">
    <w:name w:val="Header Char"/>
    <w:basedOn w:val="DefaultParagraphFont"/>
    <w:link w:val="Header"/>
    <w:rsid w:val="00950469"/>
  </w:style>
  <w:style w:type="paragraph" w:styleId="Footer">
    <w:name w:val="footer"/>
    <w:basedOn w:val="Normal"/>
    <w:link w:val="FooterChar"/>
    <w:uiPriority w:val="99"/>
    <w:unhideWhenUsed/>
    <w:rsid w:val="009504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469"/>
  </w:style>
  <w:style w:type="paragraph" w:customStyle="1" w:styleId="List0">
    <w:name w:val="List 0"/>
    <w:basedOn w:val="Normal"/>
    <w:semiHidden/>
    <w:rsid w:val="00BF17D8"/>
    <w:pPr>
      <w:spacing w:after="0" w:line="240" w:lineRule="auto"/>
      <w:ind w:left="720" w:hanging="360"/>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577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7761D"/>
    <w:rPr>
      <w:rFonts w:ascii="Tahoma" w:hAnsi="Tahoma" w:cs="Tahoma"/>
      <w:sz w:val="16"/>
      <w:szCs w:val="16"/>
    </w:rPr>
  </w:style>
  <w:style w:type="paragraph" w:customStyle="1" w:styleId="Default">
    <w:name w:val="Default"/>
    <w:rsid w:val="00BD6C9A"/>
    <w:pPr>
      <w:widowControl w:val="0"/>
      <w:autoSpaceDE w:val="0"/>
      <w:autoSpaceDN w:val="0"/>
      <w:adjustRightInd w:val="0"/>
    </w:pPr>
    <w:rPr>
      <w:rFonts w:ascii="Arial" w:hAnsi="Arial" w:cs="Arial"/>
      <w:color w:val="000000"/>
      <w:sz w:val="24"/>
      <w:szCs w:val="24"/>
    </w:rPr>
  </w:style>
  <w:style w:type="table" w:styleId="MediumGrid3-Accent3">
    <w:name w:val="Medium Grid 3 Accent 3"/>
    <w:basedOn w:val="TableNormal"/>
    <w:uiPriority w:val="69"/>
    <w:rsid w:val="00BD6C9A"/>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styleId="PageNumber">
    <w:name w:val="page number"/>
    <w:basedOn w:val="DefaultParagraphFont"/>
    <w:rsid w:val="002C6D42"/>
  </w:style>
  <w:style w:type="paragraph" w:customStyle="1" w:styleId="Heading21">
    <w:name w:val="Heading 21"/>
    <w:next w:val="Body"/>
    <w:qFormat/>
    <w:rsid w:val="00DC2045"/>
    <w:pPr>
      <w:keepNext/>
      <w:outlineLvl w:val="1"/>
    </w:pPr>
    <w:rPr>
      <w:rFonts w:ascii="Helvetica" w:eastAsia="ヒラギノ角ゴ Pro W3" w:hAnsi="Helvetica"/>
      <w:b/>
      <w:color w:val="000000"/>
      <w:sz w:val="24"/>
    </w:rPr>
  </w:style>
  <w:style w:type="paragraph" w:customStyle="1" w:styleId="HeaderFooter">
    <w:name w:val="Header &amp; Footer"/>
    <w:rsid w:val="00DC2045"/>
    <w:pPr>
      <w:tabs>
        <w:tab w:val="right" w:pos="9360"/>
      </w:tabs>
    </w:pPr>
    <w:rPr>
      <w:rFonts w:ascii="Helvetica" w:eastAsia="ヒラギノ角ゴ Pro W3" w:hAnsi="Helvetica"/>
      <w:color w:val="000000"/>
    </w:rPr>
  </w:style>
  <w:style w:type="paragraph" w:customStyle="1" w:styleId="Body">
    <w:name w:val="Body"/>
    <w:autoRedefine/>
    <w:rsid w:val="00325374"/>
    <w:pPr>
      <w:tabs>
        <w:tab w:val="left" w:pos="0"/>
        <w:tab w:val="left" w:pos="360"/>
      </w:tabs>
      <w:spacing w:line="264" w:lineRule="auto"/>
      <w:pPrChange w:id="0" w:author="Debra Sykes" w:date="2012-05-29T15:51:00Z">
        <w:pPr>
          <w:tabs>
            <w:tab w:val="left" w:pos="0"/>
            <w:tab w:val="left" w:pos="360"/>
          </w:tabs>
          <w:spacing w:line="264" w:lineRule="auto"/>
        </w:pPr>
      </w:pPrChange>
    </w:pPr>
    <w:rPr>
      <w:rFonts w:eastAsia="ヒラギノ角ゴ Pro W3"/>
      <w:color w:val="000000"/>
      <w:sz w:val="26"/>
      <w:rPrChange w:id="0" w:author="Debra Sykes" w:date="2012-05-29T15:51:00Z">
        <w:rPr>
          <w:rFonts w:ascii="Calibri" w:eastAsia="ヒラギノ角ゴ Pro W3" w:hAnsi="Calibri"/>
          <w:color w:val="000000"/>
          <w:sz w:val="24"/>
          <w:lang w:val="en-US" w:eastAsia="en-US" w:bidi="ar-SA"/>
        </w:rPr>
      </w:rPrChange>
    </w:rPr>
  </w:style>
  <w:style w:type="paragraph" w:customStyle="1" w:styleId="BodyA">
    <w:name w:val="Body A"/>
    <w:rsid w:val="006A3863"/>
    <w:rPr>
      <w:rFonts w:ascii="Helvetica" w:eastAsia="ヒラギノ角ゴ Pro W3" w:hAnsi="Helvetica"/>
      <w:color w:val="000000"/>
      <w:sz w:val="24"/>
    </w:rPr>
  </w:style>
  <w:style w:type="paragraph" w:customStyle="1" w:styleId="TableText">
    <w:name w:val="Table Text"/>
    <w:rsid w:val="006A3863"/>
    <w:pPr>
      <w:tabs>
        <w:tab w:val="left" w:leader="dot" w:pos="360"/>
        <w:tab w:val="right" w:leader="dot" w:pos="3256"/>
      </w:tabs>
      <w:spacing w:line="264" w:lineRule="auto"/>
      <w:outlineLvl w:val="0"/>
    </w:pPr>
    <w:rPr>
      <w:rFonts w:ascii="Futura" w:eastAsia="ヒラギノ角ゴ Pro W3" w:hAnsi="Futura"/>
      <w:color w:val="000000"/>
      <w:sz w:val="16"/>
    </w:rPr>
  </w:style>
  <w:style w:type="paragraph" w:customStyle="1" w:styleId="FreeForm">
    <w:name w:val="Free Form"/>
    <w:rsid w:val="006E3FBE"/>
    <w:rPr>
      <w:rFonts w:ascii="Times New Roman" w:eastAsia="ヒラギノ角ゴ Pro W3" w:hAnsi="Times New Roman"/>
      <w:color w:val="000000"/>
    </w:rPr>
  </w:style>
  <w:style w:type="table" w:styleId="TableGrid">
    <w:name w:val="Table Grid"/>
    <w:basedOn w:val="TableNormal"/>
    <w:uiPriority w:val="59"/>
    <w:rsid w:val="001E5F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24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AA778-660C-4D2B-BDED-F304A1FA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3733</Words>
  <Characters>19337</Characters>
  <Application>Microsoft Office Word</Application>
  <DocSecurity>0</DocSecurity>
  <Lines>716</Lines>
  <Paragraphs>461</Paragraphs>
  <ScaleCrop>false</ScaleCrop>
  <HeadingPairs>
    <vt:vector size="2" baseType="variant">
      <vt:variant>
        <vt:lpstr>Title</vt:lpstr>
      </vt:variant>
      <vt:variant>
        <vt:i4>1</vt:i4>
      </vt:variant>
    </vt:vector>
  </HeadingPairs>
  <TitlesOfParts>
    <vt:vector size="1" baseType="lpstr">
      <vt:lpstr/>
    </vt:vector>
  </TitlesOfParts>
  <Company>Buffalo Board of Education</Company>
  <LinksUpToDate>false</LinksUpToDate>
  <CharactersWithSpaces>22609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keisenried</dc:creator>
  <cp:lastModifiedBy>Matthew Jacobs</cp:lastModifiedBy>
  <cp:revision>2</cp:revision>
  <cp:lastPrinted>2012-05-31T16:16:00Z</cp:lastPrinted>
  <dcterms:created xsi:type="dcterms:W3CDTF">2012-06-01T17:30:00Z</dcterms:created>
  <dcterms:modified xsi:type="dcterms:W3CDTF">2012-06-01T17:30:00Z</dcterms:modified>
</cp:coreProperties>
</file>